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0AC2E5" w14:textId="77777777"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14:paraId="00E3B37F" w14:textId="77777777" w:rsidR="00354192" w:rsidRPr="00737124" w:rsidRDefault="00354192" w:rsidP="00354192">
      <w:pPr>
        <w:pStyle w:val="Podnadpis"/>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14:paraId="3A69BC9E" w14:textId="77777777" w:rsidR="00354192" w:rsidRPr="00737124" w:rsidRDefault="00354192" w:rsidP="00354192">
      <w:pPr>
        <w:pStyle w:val="Podnadpis"/>
        <w:rPr>
          <w:rFonts w:ascii="Times New Roman" w:hAnsi="Times New Roman" w:cs="Times New Roman"/>
          <w:sz w:val="24"/>
          <w:lang w:val="cs-CZ"/>
        </w:rPr>
      </w:pPr>
      <w:r w:rsidRPr="00737124">
        <w:rPr>
          <w:rFonts w:ascii="Times New Roman" w:hAnsi="Times New Roman" w:cs="Times New Roman"/>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188D72DD" w14:textId="77777777" w:rsidTr="00DA502E">
        <w:tc>
          <w:tcPr>
            <w:tcW w:w="4531" w:type="dxa"/>
          </w:tcPr>
          <w:p w14:paraId="0575DD0F" w14:textId="77777777" w:rsidR="00354192" w:rsidRPr="00737124" w:rsidRDefault="00354192" w:rsidP="00DA502E">
            <w:pPr>
              <w:pStyle w:val="Tabulka-buky11"/>
              <w:rPr>
                <w:rStyle w:val="Siln"/>
                <w:rFonts w:ascii="Times New Roman" w:hAnsi="Times New Roman"/>
                <w:b w:val="0"/>
                <w:bCs w:val="0"/>
                <w:sz w:val="24"/>
                <w:szCs w:val="22"/>
                <w:lang w:val="cs-CZ"/>
              </w:rPr>
            </w:pPr>
            <w:commentRangeStart w:id="0"/>
            <w:r w:rsidRPr="00737124">
              <w:rPr>
                <w:rStyle w:val="Siln"/>
                <w:rFonts w:ascii="Times New Roman" w:hAnsi="Times New Roman"/>
                <w:sz w:val="24"/>
                <w:szCs w:val="22"/>
              </w:rPr>
              <w:t>Objednatel:</w:t>
            </w:r>
            <w:commentRangeEnd w:id="0"/>
            <w:r w:rsidR="004C6B32" w:rsidRPr="003A301E">
              <w:rPr>
                <w:rStyle w:val="Odkaznakoment"/>
                <w:rFonts w:ascii="Times New Roman" w:eastAsiaTheme="minorHAnsi" w:hAnsi="Times New Roman"/>
                <w:sz w:val="18"/>
              </w:rPr>
              <w:commentReference w:id="0"/>
            </w:r>
          </w:p>
        </w:tc>
        <w:tc>
          <w:tcPr>
            <w:tcW w:w="4531" w:type="dxa"/>
          </w:tcPr>
          <w:p w14:paraId="15AE375B" w14:textId="77777777" w:rsidR="006273C4" w:rsidRPr="00D54AD2" w:rsidRDefault="006273C4" w:rsidP="006273C4">
            <w:pPr>
              <w:pStyle w:val="Tabulka-buky11"/>
              <w:rPr>
                <w:ins w:id="1" w:author="Gášek Jiří Ing." w:date="2017-02-22T07:44:00Z"/>
                <w:rFonts w:ascii="Times New Roman" w:hAnsi="Times New Roman"/>
                <w:sz w:val="24"/>
                <w:szCs w:val="22"/>
                <w:lang w:val="cs-CZ"/>
              </w:rPr>
            </w:pPr>
            <w:ins w:id="2" w:author="Gášek Jiří Ing." w:date="2017-02-22T07:44:00Z">
              <w:r w:rsidRPr="00D54AD2">
                <w:rPr>
                  <w:rFonts w:ascii="Times New Roman" w:hAnsi="Times New Roman"/>
                  <w:sz w:val="24"/>
                  <w:szCs w:val="22"/>
                  <w:lang w:val="cs-CZ"/>
                </w:rPr>
                <w:t>Česká republika – Státní pozemkový úřad</w:t>
              </w:r>
            </w:ins>
          </w:p>
          <w:p w14:paraId="578E6CA8" w14:textId="77777777" w:rsidR="00354192" w:rsidRPr="00D54AD2" w:rsidDel="006273C4" w:rsidRDefault="006273C4" w:rsidP="006273C4">
            <w:pPr>
              <w:pStyle w:val="Tabulka-buky11"/>
              <w:rPr>
                <w:del w:id="3" w:author="Gášek Jiří Ing." w:date="2017-02-22T07:43:00Z"/>
                <w:rFonts w:ascii="Times New Roman" w:hAnsi="Times New Roman"/>
                <w:sz w:val="24"/>
                <w:szCs w:val="22"/>
                <w:lang w:val="cs-CZ"/>
              </w:rPr>
            </w:pPr>
            <w:ins w:id="4" w:author="Gášek Jiří Ing." w:date="2017-02-22T07:44:00Z">
              <w:r w:rsidRPr="0094057D">
                <w:rPr>
                  <w:rFonts w:ascii="Times New Roman" w:hAnsi="Times New Roman"/>
                  <w:sz w:val="24"/>
                  <w:szCs w:val="22"/>
                  <w:lang w:val="cs-CZ"/>
                </w:rPr>
                <w:t>Krajs</w:t>
              </w:r>
              <w:r>
                <w:rPr>
                  <w:rFonts w:ascii="Times New Roman" w:hAnsi="Times New Roman"/>
                  <w:sz w:val="24"/>
                  <w:szCs w:val="22"/>
                  <w:lang w:val="cs-CZ"/>
                </w:rPr>
                <w:t xml:space="preserve">ký pozemkový úřad pro Moravskoslezský </w:t>
              </w:r>
              <w:r w:rsidRPr="0094057D">
                <w:rPr>
                  <w:rFonts w:ascii="Times New Roman" w:hAnsi="Times New Roman"/>
                  <w:sz w:val="24"/>
                  <w:szCs w:val="22"/>
                  <w:lang w:val="cs-CZ"/>
                </w:rPr>
                <w:t xml:space="preserve"> kraj</w:t>
              </w:r>
              <w:r w:rsidRPr="00D3334C">
                <w:rPr>
                  <w:rFonts w:ascii="Times New Roman" w:hAnsi="Times New Roman"/>
                  <w:sz w:val="24"/>
                  <w:szCs w:val="22"/>
                </w:rPr>
                <w:t xml:space="preserve">, Pobočka </w:t>
              </w:r>
              <w:r>
                <w:rPr>
                  <w:rFonts w:ascii="Times New Roman" w:hAnsi="Times New Roman"/>
                  <w:sz w:val="24"/>
                  <w:szCs w:val="22"/>
                </w:rPr>
                <w:t>Bruntál</w:t>
              </w:r>
              <w:r w:rsidRPr="00D54AD2" w:rsidDel="006273C4">
                <w:rPr>
                  <w:rFonts w:ascii="Times New Roman" w:hAnsi="Times New Roman"/>
                  <w:sz w:val="24"/>
                  <w:szCs w:val="22"/>
                  <w:lang w:val="cs-CZ"/>
                </w:rPr>
                <w:t xml:space="preserve"> </w:t>
              </w:r>
            </w:ins>
            <w:del w:id="5" w:author="Gášek Jiří Ing." w:date="2017-02-22T07:43:00Z">
              <w:r w:rsidR="00354192" w:rsidRPr="00D54AD2" w:rsidDel="006273C4">
                <w:rPr>
                  <w:rFonts w:ascii="Times New Roman" w:hAnsi="Times New Roman"/>
                  <w:sz w:val="24"/>
                  <w:szCs w:val="22"/>
                  <w:lang w:val="cs-CZ"/>
                </w:rPr>
                <w:delText>Česká republika – Státní pozemkový úřad</w:delText>
              </w:r>
            </w:del>
          </w:p>
          <w:p w14:paraId="0DEB57A1" w14:textId="77777777" w:rsidR="00354192" w:rsidRPr="00CF0F21" w:rsidRDefault="00354192" w:rsidP="00DA502E">
            <w:pPr>
              <w:pStyle w:val="Tabulka-buky11"/>
              <w:rPr>
                <w:rFonts w:ascii="Times New Roman" w:hAnsi="Times New Roman"/>
                <w:sz w:val="24"/>
                <w:szCs w:val="22"/>
                <w:lang w:val="cs-CZ"/>
              </w:rPr>
            </w:pPr>
            <w:del w:id="6" w:author="Gášek Jiří Ing." w:date="2017-02-22T07:43:00Z">
              <w:r w:rsidRPr="0094057D" w:rsidDel="006273C4">
                <w:rPr>
                  <w:rFonts w:ascii="Times New Roman" w:hAnsi="Times New Roman"/>
                  <w:sz w:val="24"/>
                  <w:szCs w:val="22"/>
                  <w:lang w:val="cs-CZ"/>
                </w:rPr>
                <w:delText>Krajský pozemkový úřad pro .......... kraj</w:delText>
              </w:r>
              <w:r w:rsidRPr="00D3334C" w:rsidDel="006273C4">
                <w:rPr>
                  <w:rFonts w:ascii="Times New Roman" w:hAnsi="Times New Roman"/>
                  <w:sz w:val="24"/>
                  <w:szCs w:val="22"/>
                </w:rPr>
                <w:delText xml:space="preserve">, </w:delText>
              </w:r>
              <w:commentRangeStart w:id="7"/>
              <w:r w:rsidRPr="00D3334C" w:rsidDel="006273C4">
                <w:rPr>
                  <w:rFonts w:ascii="Times New Roman" w:hAnsi="Times New Roman"/>
                  <w:sz w:val="24"/>
                  <w:szCs w:val="22"/>
                </w:rPr>
                <w:delText>Pobočka ......</w:delText>
              </w:r>
              <w:commentRangeEnd w:id="7"/>
              <w:r w:rsidRPr="00D3334C" w:rsidDel="006273C4">
                <w:rPr>
                  <w:rStyle w:val="Odkaznakoment"/>
                  <w:rFonts w:ascii="Times New Roman" w:eastAsiaTheme="minorHAnsi" w:hAnsi="Times New Roman"/>
                  <w:sz w:val="24"/>
                  <w:szCs w:val="22"/>
                </w:rPr>
                <w:commentReference w:id="7"/>
              </w:r>
            </w:del>
          </w:p>
        </w:tc>
      </w:tr>
      <w:tr w:rsidR="00354192" w:rsidRPr="00737124" w14:paraId="04B6A8F9" w14:textId="77777777" w:rsidTr="00DA502E">
        <w:tc>
          <w:tcPr>
            <w:tcW w:w="4531" w:type="dxa"/>
          </w:tcPr>
          <w:p w14:paraId="057C44AE" w14:textId="77777777" w:rsidR="00354192" w:rsidRPr="00E85062" w:rsidRDefault="00354192"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14:paraId="0B638A20" w14:textId="77777777" w:rsidR="00354192" w:rsidRPr="0094057D" w:rsidRDefault="006273C4" w:rsidP="00DA502E">
            <w:pPr>
              <w:pStyle w:val="Tabulka-buky11"/>
              <w:rPr>
                <w:rFonts w:ascii="Times New Roman" w:hAnsi="Times New Roman"/>
                <w:sz w:val="24"/>
                <w:szCs w:val="22"/>
                <w:lang w:val="cs-CZ"/>
              </w:rPr>
            </w:pPr>
            <w:ins w:id="8" w:author="Gášek Jiří Ing." w:date="2017-02-22T07:44:00Z">
              <w:r w:rsidRPr="00D54AD2">
                <w:rPr>
                  <w:rFonts w:ascii="Times New Roman" w:hAnsi="Times New Roman"/>
                  <w:sz w:val="24"/>
                  <w:szCs w:val="22"/>
                  <w:lang w:val="cs-CZ"/>
                </w:rPr>
                <w:t>Husinecká 1024/11a, 130 00 Praha 3 – Žižkov</w:t>
              </w:r>
              <w:r w:rsidRPr="00D54AD2" w:rsidDel="006273C4">
                <w:rPr>
                  <w:rFonts w:ascii="Times New Roman" w:hAnsi="Times New Roman"/>
                  <w:sz w:val="24"/>
                  <w:szCs w:val="22"/>
                  <w:lang w:val="cs-CZ"/>
                </w:rPr>
                <w:t xml:space="preserve"> </w:t>
              </w:r>
            </w:ins>
            <w:del w:id="9" w:author="Gášek Jiří Ing." w:date="2017-02-22T07:43:00Z">
              <w:r w:rsidR="00354192" w:rsidRPr="00D54AD2" w:rsidDel="006273C4">
                <w:rPr>
                  <w:rFonts w:ascii="Times New Roman" w:hAnsi="Times New Roman"/>
                  <w:sz w:val="24"/>
                  <w:szCs w:val="22"/>
                  <w:lang w:val="cs-CZ"/>
                </w:rPr>
                <w:delText>Husinecká 1024/11a, 130 00 Praha 3 – Žižkov</w:delText>
              </w:r>
            </w:del>
          </w:p>
        </w:tc>
      </w:tr>
      <w:tr w:rsidR="006273C4" w:rsidRPr="00737124" w14:paraId="7655968C" w14:textId="77777777" w:rsidTr="00DA502E">
        <w:tc>
          <w:tcPr>
            <w:tcW w:w="4531" w:type="dxa"/>
          </w:tcPr>
          <w:p w14:paraId="6E7D0689" w14:textId="77777777" w:rsidR="006273C4" w:rsidRPr="00E85062" w:rsidRDefault="006273C4" w:rsidP="006273C4">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4D70AACF" w14:textId="77777777" w:rsidR="006273C4" w:rsidRPr="0094057D" w:rsidRDefault="006273C4" w:rsidP="006273C4">
            <w:pPr>
              <w:pStyle w:val="Tabulka-buky11"/>
              <w:rPr>
                <w:rFonts w:ascii="Times New Roman" w:hAnsi="Times New Roman"/>
                <w:sz w:val="24"/>
                <w:szCs w:val="22"/>
              </w:rPr>
            </w:pPr>
            <w:ins w:id="10" w:author="Gášek Jiří Ing." w:date="2017-02-22T07:44:00Z">
              <w:r>
                <w:rPr>
                  <w:rFonts w:ascii="Times New Roman" w:hAnsi="Times New Roman"/>
                  <w:sz w:val="24"/>
                  <w:szCs w:val="22"/>
                </w:rPr>
                <w:t>Ing. Bohumilem Dolanským, zástupcem ředitele KPÚ pro Moravskoslezský kraj</w:t>
              </w:r>
            </w:ins>
            <w:del w:id="11" w:author="Gášek Jiří Ing." w:date="2017-02-22T07:43:00Z">
              <w:r w:rsidRPr="00D54AD2" w:rsidDel="006273C4">
                <w:rPr>
                  <w:rFonts w:ascii="Times New Roman" w:hAnsi="Times New Roman"/>
                  <w:sz w:val="24"/>
                  <w:szCs w:val="22"/>
                </w:rPr>
                <w:delText xml:space="preserve">ředitel KPÚ v případě, že SoD podepisuje ředitel KPÚ nebo vedoucí pobočky v případě, že SoD podepisuje vedoucí pobočky, KPÚ ......, </w:delText>
              </w:r>
              <w:commentRangeStart w:id="12"/>
              <w:r w:rsidRPr="00D54AD2" w:rsidDel="006273C4">
                <w:rPr>
                  <w:rFonts w:ascii="Times New Roman" w:hAnsi="Times New Roman"/>
                  <w:sz w:val="24"/>
                  <w:szCs w:val="22"/>
                </w:rPr>
                <w:delText>Pobočka ......</w:delText>
              </w:r>
              <w:commentRangeEnd w:id="12"/>
              <w:r w:rsidRPr="00D54AD2" w:rsidDel="006273C4">
                <w:rPr>
                  <w:rStyle w:val="Odkaznakoment"/>
                  <w:rFonts w:ascii="Times New Roman" w:eastAsiaTheme="minorHAnsi" w:hAnsi="Times New Roman"/>
                  <w:sz w:val="24"/>
                  <w:szCs w:val="22"/>
                </w:rPr>
                <w:commentReference w:id="12"/>
              </w:r>
            </w:del>
          </w:p>
        </w:tc>
      </w:tr>
      <w:tr w:rsidR="006273C4" w:rsidRPr="00737124" w14:paraId="71311426" w14:textId="77777777" w:rsidTr="00DA502E">
        <w:tc>
          <w:tcPr>
            <w:tcW w:w="4531" w:type="dxa"/>
          </w:tcPr>
          <w:p w14:paraId="4C7D6069" w14:textId="77777777" w:rsidR="006273C4" w:rsidRPr="00D54AD2" w:rsidRDefault="006273C4" w:rsidP="006273C4">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14:paraId="00E87730" w14:textId="77777777" w:rsidR="006273C4" w:rsidRPr="00D3334C" w:rsidRDefault="006273C4" w:rsidP="006273C4">
            <w:pPr>
              <w:pStyle w:val="Tabulka-buky11"/>
              <w:rPr>
                <w:rFonts w:ascii="Times New Roman" w:hAnsi="Times New Roman"/>
                <w:sz w:val="24"/>
                <w:szCs w:val="22"/>
              </w:rPr>
            </w:pPr>
            <w:ins w:id="13" w:author="Gášek Jiří Ing." w:date="2017-02-22T07:44:00Z">
              <w:r>
                <w:rPr>
                  <w:rFonts w:ascii="Times New Roman" w:hAnsi="Times New Roman"/>
                  <w:sz w:val="24"/>
                  <w:szCs w:val="22"/>
                </w:rPr>
                <w:t>Ing. Bohumil Dolanský, zástupcem ředitele KPÚ pro Moravskoslezský kraj</w:t>
              </w:r>
              <w:r w:rsidRPr="0094057D" w:rsidDel="006273C4">
                <w:rPr>
                  <w:rFonts w:ascii="Times New Roman" w:hAnsi="Times New Roman"/>
                  <w:sz w:val="24"/>
                  <w:szCs w:val="22"/>
                </w:rPr>
                <w:t xml:space="preserve"> </w:t>
              </w:r>
            </w:ins>
            <w:del w:id="14" w:author="Gášek Jiří Ing." w:date="2017-02-22T07:43:00Z">
              <w:r w:rsidRPr="0094057D" w:rsidDel="006273C4">
                <w:rPr>
                  <w:rFonts w:ascii="Times New Roman" w:hAnsi="Times New Roman"/>
                  <w:sz w:val="24"/>
                  <w:szCs w:val="22"/>
                </w:rPr>
                <w:delText>příslušný pracovník, KPÚ ......, Pobočka ......</w:delText>
              </w:r>
            </w:del>
          </w:p>
        </w:tc>
      </w:tr>
      <w:tr w:rsidR="006273C4" w:rsidRPr="00737124" w14:paraId="6384A1DC" w14:textId="77777777" w:rsidTr="00DA502E">
        <w:tc>
          <w:tcPr>
            <w:tcW w:w="4531" w:type="dxa"/>
          </w:tcPr>
          <w:p w14:paraId="02DED9FD" w14:textId="77777777" w:rsidR="006273C4" w:rsidRPr="00D54AD2" w:rsidRDefault="006273C4" w:rsidP="006273C4">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14:paraId="3A5D7861" w14:textId="77777777" w:rsidR="006273C4" w:rsidRDefault="006273C4" w:rsidP="006273C4">
            <w:pPr>
              <w:pStyle w:val="Tabulka-buky11"/>
              <w:rPr>
                <w:ins w:id="15" w:author="Gášek Jiří Ing." w:date="2017-02-22T07:45:00Z"/>
                <w:rFonts w:ascii="Times New Roman" w:hAnsi="Times New Roman"/>
                <w:sz w:val="24"/>
                <w:szCs w:val="22"/>
              </w:rPr>
            </w:pPr>
            <w:ins w:id="16" w:author="Gášek Jiří Ing." w:date="2017-02-22T07:45:00Z">
              <w:r>
                <w:rPr>
                  <w:rFonts w:ascii="Times New Roman" w:hAnsi="Times New Roman"/>
                  <w:sz w:val="24"/>
                  <w:szCs w:val="22"/>
                </w:rPr>
                <w:t>Ing. Pavel Zouhar, vedoucí Pobočky Bruntál</w:t>
              </w:r>
            </w:ins>
          </w:p>
          <w:p w14:paraId="2EE0074B" w14:textId="77777777" w:rsidR="006273C4" w:rsidRPr="00D3334C" w:rsidRDefault="006273C4" w:rsidP="006273C4">
            <w:pPr>
              <w:pStyle w:val="Tabulka-buky11"/>
              <w:rPr>
                <w:rFonts w:ascii="Times New Roman" w:hAnsi="Times New Roman"/>
                <w:sz w:val="24"/>
                <w:szCs w:val="22"/>
              </w:rPr>
            </w:pPr>
            <w:ins w:id="17" w:author="Gášek Jiří Ing." w:date="2017-02-22T07:45:00Z">
              <w:r>
                <w:rPr>
                  <w:rFonts w:ascii="Times New Roman" w:hAnsi="Times New Roman"/>
                  <w:sz w:val="24"/>
                  <w:szCs w:val="22"/>
                </w:rPr>
                <w:t>Ing. Lenka Frýželková, odborný rada Pobočky Bruntál</w:t>
              </w:r>
              <w:r w:rsidRPr="0094057D" w:rsidDel="006273C4">
                <w:rPr>
                  <w:rFonts w:ascii="Times New Roman" w:hAnsi="Times New Roman"/>
                  <w:sz w:val="24"/>
                  <w:szCs w:val="22"/>
                </w:rPr>
                <w:t xml:space="preserve"> </w:t>
              </w:r>
            </w:ins>
            <w:del w:id="18" w:author="Gášek Jiří Ing." w:date="2017-02-22T07:43:00Z">
              <w:r w:rsidRPr="0094057D" w:rsidDel="006273C4">
                <w:rPr>
                  <w:rFonts w:ascii="Times New Roman" w:hAnsi="Times New Roman"/>
                  <w:sz w:val="24"/>
                  <w:szCs w:val="22"/>
                </w:rPr>
                <w:delText>příslušný pracovník, KPÚ ......, Pobočka ......</w:delText>
              </w:r>
            </w:del>
          </w:p>
        </w:tc>
      </w:tr>
      <w:tr w:rsidR="006273C4" w:rsidRPr="00737124" w14:paraId="7CA2A591" w14:textId="77777777" w:rsidTr="00DA502E">
        <w:tc>
          <w:tcPr>
            <w:tcW w:w="4531" w:type="dxa"/>
          </w:tcPr>
          <w:p w14:paraId="7242580D" w14:textId="77777777" w:rsidR="006273C4" w:rsidRPr="00E85062" w:rsidRDefault="006273C4" w:rsidP="006273C4">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14:paraId="7638D079" w14:textId="77777777" w:rsidR="006273C4" w:rsidRPr="00D54AD2" w:rsidRDefault="006273C4" w:rsidP="006273C4">
            <w:pPr>
              <w:pStyle w:val="Tabulka-buky11"/>
              <w:rPr>
                <w:rFonts w:ascii="Times New Roman" w:hAnsi="Times New Roman"/>
                <w:sz w:val="24"/>
                <w:szCs w:val="22"/>
              </w:rPr>
            </w:pPr>
            <w:ins w:id="19" w:author="Gášek Jiří Ing." w:date="2017-02-22T07:45:00Z">
              <w:r>
                <w:rPr>
                  <w:rFonts w:ascii="Times New Roman" w:hAnsi="Times New Roman"/>
                  <w:sz w:val="24"/>
                  <w:szCs w:val="22"/>
                </w:rPr>
                <w:t>Libušina 502/5, 70200 Ostrava - Přívoz</w:t>
              </w:r>
            </w:ins>
          </w:p>
        </w:tc>
      </w:tr>
      <w:tr w:rsidR="006273C4" w:rsidRPr="00737124" w14:paraId="688A6618" w14:textId="77777777" w:rsidTr="00DA502E">
        <w:tc>
          <w:tcPr>
            <w:tcW w:w="4531" w:type="dxa"/>
          </w:tcPr>
          <w:p w14:paraId="06B6B65F" w14:textId="77777777" w:rsidR="006273C4" w:rsidRPr="00E85062" w:rsidRDefault="006273C4" w:rsidP="006273C4">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2A7F1662" w14:textId="77777777" w:rsidR="006273C4" w:rsidRPr="00D54AD2" w:rsidRDefault="006273C4" w:rsidP="006273C4">
            <w:pPr>
              <w:pStyle w:val="Tabulka-buky11"/>
              <w:rPr>
                <w:rFonts w:ascii="Times New Roman" w:hAnsi="Times New Roman"/>
                <w:sz w:val="24"/>
                <w:szCs w:val="22"/>
              </w:rPr>
            </w:pPr>
            <w:ins w:id="20" w:author="Gášek Jiří Ing." w:date="2017-02-22T07:45:00Z">
              <w:r>
                <w:rPr>
                  <w:rFonts w:ascii="Times New Roman" w:hAnsi="Times New Roman"/>
                  <w:sz w:val="24"/>
                  <w:szCs w:val="22"/>
                </w:rPr>
                <w:t>727 956 900</w:t>
              </w:r>
            </w:ins>
          </w:p>
        </w:tc>
      </w:tr>
      <w:tr w:rsidR="006273C4" w:rsidRPr="00737124" w14:paraId="4D2DBE93" w14:textId="77777777" w:rsidTr="00DA502E">
        <w:tc>
          <w:tcPr>
            <w:tcW w:w="4531" w:type="dxa"/>
          </w:tcPr>
          <w:p w14:paraId="207BA546" w14:textId="77777777" w:rsidR="006273C4" w:rsidRPr="00E85062" w:rsidRDefault="006273C4" w:rsidP="006273C4">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42804040" w14:textId="77777777" w:rsidR="006273C4" w:rsidRPr="00D54AD2" w:rsidRDefault="006273C4" w:rsidP="006273C4">
            <w:pPr>
              <w:pStyle w:val="Tabulka-buky11"/>
              <w:rPr>
                <w:rFonts w:ascii="Times New Roman" w:hAnsi="Times New Roman"/>
                <w:sz w:val="24"/>
                <w:szCs w:val="22"/>
              </w:rPr>
            </w:pPr>
            <w:ins w:id="21" w:author="Gášek Jiří Ing." w:date="2017-02-22T07:45:00Z">
              <w:r>
                <w:rPr>
                  <w:rFonts w:ascii="Times New Roman" w:hAnsi="Times New Roman"/>
                  <w:sz w:val="24"/>
                  <w:szCs w:val="22"/>
                </w:rPr>
                <w:t>b.dolansky@spucr.cz</w:t>
              </w:r>
            </w:ins>
          </w:p>
        </w:tc>
      </w:tr>
      <w:tr w:rsidR="006273C4" w:rsidRPr="00737124" w14:paraId="66090D9F" w14:textId="77777777" w:rsidTr="00DA502E">
        <w:tc>
          <w:tcPr>
            <w:tcW w:w="4531" w:type="dxa"/>
          </w:tcPr>
          <w:p w14:paraId="6EF4F9BF" w14:textId="77777777" w:rsidR="006273C4" w:rsidRPr="00E85062" w:rsidRDefault="006273C4" w:rsidP="006273C4">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14:paraId="471E0740" w14:textId="77777777" w:rsidR="006273C4" w:rsidRPr="00D54AD2" w:rsidRDefault="006273C4" w:rsidP="006273C4">
            <w:pPr>
              <w:pStyle w:val="Tabulka-buky11"/>
              <w:rPr>
                <w:rFonts w:ascii="Times New Roman" w:hAnsi="Times New Roman"/>
                <w:sz w:val="24"/>
                <w:szCs w:val="22"/>
              </w:rPr>
            </w:pPr>
            <w:r w:rsidRPr="00D54AD2">
              <w:rPr>
                <w:rFonts w:ascii="Times New Roman" w:hAnsi="Times New Roman"/>
                <w:sz w:val="24"/>
                <w:szCs w:val="22"/>
              </w:rPr>
              <w:t>z49per3</w:t>
            </w:r>
          </w:p>
        </w:tc>
      </w:tr>
      <w:tr w:rsidR="006273C4" w:rsidRPr="00737124" w14:paraId="38026F7F" w14:textId="77777777" w:rsidTr="00DA502E">
        <w:tblPrEx>
          <w:tblLook w:val="04A0" w:firstRow="1" w:lastRow="0" w:firstColumn="1" w:lastColumn="0" w:noHBand="0" w:noVBand="1"/>
        </w:tblPrEx>
        <w:tc>
          <w:tcPr>
            <w:tcW w:w="4531" w:type="dxa"/>
          </w:tcPr>
          <w:p w14:paraId="045C71C5" w14:textId="77777777" w:rsidR="006273C4" w:rsidRPr="00E85062" w:rsidRDefault="006273C4" w:rsidP="006273C4">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69854058" w14:textId="77777777" w:rsidR="006273C4" w:rsidRPr="00D54AD2" w:rsidRDefault="006273C4" w:rsidP="006273C4">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6273C4" w:rsidRPr="00737124" w14:paraId="3C70FAA3" w14:textId="77777777" w:rsidTr="00DA502E">
        <w:tblPrEx>
          <w:tblLook w:val="04A0" w:firstRow="1" w:lastRow="0" w:firstColumn="1" w:lastColumn="0" w:noHBand="0" w:noVBand="1"/>
        </w:tblPrEx>
        <w:tc>
          <w:tcPr>
            <w:tcW w:w="4531" w:type="dxa"/>
          </w:tcPr>
          <w:p w14:paraId="507C3AD2" w14:textId="77777777" w:rsidR="006273C4" w:rsidRPr="00E85062" w:rsidRDefault="006273C4" w:rsidP="006273C4">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48E96268" w14:textId="77777777" w:rsidR="006273C4" w:rsidRPr="00D54AD2" w:rsidRDefault="006273C4" w:rsidP="006273C4">
            <w:pPr>
              <w:pStyle w:val="Tabulka-buky11"/>
              <w:rPr>
                <w:rFonts w:ascii="Times New Roman" w:hAnsi="Times New Roman"/>
                <w:sz w:val="24"/>
                <w:szCs w:val="22"/>
              </w:rPr>
            </w:pPr>
            <w:r w:rsidRPr="00D54AD2">
              <w:rPr>
                <w:rFonts w:ascii="Times New Roman" w:hAnsi="Times New Roman"/>
                <w:sz w:val="24"/>
                <w:szCs w:val="22"/>
              </w:rPr>
              <w:t>3723001/0710</w:t>
            </w:r>
          </w:p>
        </w:tc>
      </w:tr>
      <w:tr w:rsidR="006273C4" w:rsidRPr="00737124" w14:paraId="2254FB28" w14:textId="77777777" w:rsidTr="00DA502E">
        <w:tc>
          <w:tcPr>
            <w:tcW w:w="4531" w:type="dxa"/>
          </w:tcPr>
          <w:p w14:paraId="554C044C" w14:textId="77777777" w:rsidR="006273C4" w:rsidRPr="00E85062" w:rsidRDefault="006273C4" w:rsidP="006273C4">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604DC394" w14:textId="77777777" w:rsidR="006273C4" w:rsidRPr="00D54AD2" w:rsidRDefault="006273C4" w:rsidP="006273C4">
            <w:pPr>
              <w:pStyle w:val="Tabulka-buky11"/>
              <w:rPr>
                <w:rFonts w:ascii="Times New Roman" w:hAnsi="Times New Roman"/>
                <w:sz w:val="24"/>
                <w:szCs w:val="22"/>
              </w:rPr>
            </w:pPr>
            <w:r w:rsidRPr="00D54AD2">
              <w:rPr>
                <w:rFonts w:ascii="Times New Roman" w:hAnsi="Times New Roman"/>
                <w:sz w:val="24"/>
                <w:szCs w:val="22"/>
              </w:rPr>
              <w:t>01312774</w:t>
            </w:r>
          </w:p>
        </w:tc>
      </w:tr>
      <w:tr w:rsidR="006273C4" w:rsidRPr="00737124" w14:paraId="761309E1" w14:textId="77777777" w:rsidTr="00DA502E">
        <w:tc>
          <w:tcPr>
            <w:tcW w:w="4531" w:type="dxa"/>
          </w:tcPr>
          <w:p w14:paraId="3133E0B5" w14:textId="77777777" w:rsidR="006273C4" w:rsidRPr="00E85062" w:rsidRDefault="006273C4" w:rsidP="006273C4">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2E405BEB" w14:textId="77777777" w:rsidR="006273C4" w:rsidRPr="00D54AD2" w:rsidRDefault="006273C4" w:rsidP="006273C4">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14:paraId="536EEFD4" w14:textId="77777777"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326CA0D3" w14:textId="77777777" w:rsidTr="00DA502E">
        <w:tc>
          <w:tcPr>
            <w:tcW w:w="4531" w:type="dxa"/>
          </w:tcPr>
          <w:p w14:paraId="61F371DA" w14:textId="77777777" w:rsidR="00354192" w:rsidRPr="00D54AD2" w:rsidRDefault="00354192" w:rsidP="00DA502E">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14:paraId="5363B03B"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513330C0" w14:textId="77777777" w:rsidTr="00DA502E">
        <w:tc>
          <w:tcPr>
            <w:tcW w:w="4531" w:type="dxa"/>
          </w:tcPr>
          <w:p w14:paraId="0C628CE2"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14:paraId="3BC35F7E"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0A592729" w14:textId="77777777" w:rsidTr="00DA502E">
        <w:tc>
          <w:tcPr>
            <w:tcW w:w="4531" w:type="dxa"/>
          </w:tcPr>
          <w:p w14:paraId="33E216A2"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038B1960"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6E45D900" w14:textId="77777777" w:rsidTr="00DA502E">
        <w:tc>
          <w:tcPr>
            <w:tcW w:w="4531" w:type="dxa"/>
          </w:tcPr>
          <w:p w14:paraId="193FF49D" w14:textId="77777777" w:rsidR="00354192" w:rsidRPr="00D54AD2" w:rsidRDefault="000043C9"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00354192" w:rsidRPr="00E85062">
              <w:rPr>
                <w:rStyle w:val="Siln"/>
                <w:rFonts w:ascii="Times New Roman" w:hAnsi="Times New Roman"/>
                <w:sz w:val="24"/>
                <w:szCs w:val="22"/>
              </w:rPr>
              <w:t>e smluvních záležitostech oprávněn jednat:</w:t>
            </w:r>
          </w:p>
        </w:tc>
        <w:tc>
          <w:tcPr>
            <w:tcW w:w="4531" w:type="dxa"/>
          </w:tcPr>
          <w:p w14:paraId="4597DEA9"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72FC3B41" w14:textId="77777777" w:rsidTr="00DA502E">
        <w:tc>
          <w:tcPr>
            <w:tcW w:w="4531" w:type="dxa"/>
          </w:tcPr>
          <w:p w14:paraId="08A2CC84" w14:textId="77777777" w:rsidR="00354192" w:rsidRPr="00D54AD2" w:rsidRDefault="000043C9"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00354192" w:rsidRPr="00E85062">
              <w:rPr>
                <w:rStyle w:val="Siln"/>
                <w:rFonts w:ascii="Times New Roman" w:eastAsiaTheme="majorEastAsia" w:hAnsi="Times New Roman"/>
                <w:sz w:val="24"/>
                <w:szCs w:val="22"/>
              </w:rPr>
              <w:t xml:space="preserve"> technických záležitostech oprávněn jednat:</w:t>
            </w:r>
          </w:p>
        </w:tc>
        <w:tc>
          <w:tcPr>
            <w:tcW w:w="4531" w:type="dxa"/>
          </w:tcPr>
          <w:p w14:paraId="688C8CA3"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4652EC3D" w14:textId="77777777" w:rsidTr="00DA502E">
        <w:tc>
          <w:tcPr>
            <w:tcW w:w="4531" w:type="dxa"/>
          </w:tcPr>
          <w:p w14:paraId="517A17FC"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53F703A0"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73031E05" w14:textId="77777777" w:rsidTr="00DA502E">
        <w:tc>
          <w:tcPr>
            <w:tcW w:w="4531" w:type="dxa"/>
          </w:tcPr>
          <w:p w14:paraId="763DB533"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385D6BF3"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0226CD25" w14:textId="77777777" w:rsidTr="00DA502E">
        <w:tc>
          <w:tcPr>
            <w:tcW w:w="4531" w:type="dxa"/>
          </w:tcPr>
          <w:p w14:paraId="59A3905D"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14:paraId="72E62503"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528B6532" w14:textId="77777777" w:rsidTr="00DA502E">
        <w:tc>
          <w:tcPr>
            <w:tcW w:w="4531" w:type="dxa"/>
          </w:tcPr>
          <w:p w14:paraId="2598AB08"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6CE61A49"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4F5807E7" w14:textId="77777777" w:rsidTr="00DA502E">
        <w:tc>
          <w:tcPr>
            <w:tcW w:w="4531" w:type="dxa"/>
          </w:tcPr>
          <w:p w14:paraId="48B6009C"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09424B86"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0F6FC17D" w14:textId="77777777" w:rsidTr="00DA502E">
        <w:tc>
          <w:tcPr>
            <w:tcW w:w="4531" w:type="dxa"/>
          </w:tcPr>
          <w:p w14:paraId="7F3419E8"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0CD2D631"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5B200CE6" w14:textId="77777777" w:rsidTr="00DA502E">
        <w:tc>
          <w:tcPr>
            <w:tcW w:w="4531" w:type="dxa"/>
          </w:tcPr>
          <w:p w14:paraId="4D5E87EA"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3E90FBFE" w14:textId="77777777" w:rsidR="00354192" w:rsidRPr="00737124" w:rsidRDefault="00354192" w:rsidP="00DA502E">
            <w:pPr>
              <w:pStyle w:val="Tabulka-buky11"/>
              <w:rPr>
                <w:rFonts w:ascii="Times New Roman" w:hAnsi="Times New Roman"/>
                <w:sz w:val="24"/>
                <w:szCs w:val="22"/>
                <w:lang w:val="cs-CZ"/>
              </w:rPr>
            </w:pPr>
          </w:p>
        </w:tc>
      </w:tr>
      <w:tr w:rsidR="00354192" w:rsidRPr="00737124" w14:paraId="26BC5044" w14:textId="77777777" w:rsidTr="00DA502E">
        <w:tc>
          <w:tcPr>
            <w:tcW w:w="4531" w:type="dxa"/>
          </w:tcPr>
          <w:p w14:paraId="779BB449"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14:paraId="2B604178"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76D0534E" w14:textId="77777777" w:rsidTr="00DA502E">
        <w:tc>
          <w:tcPr>
            <w:tcW w:w="4531" w:type="dxa"/>
          </w:tcPr>
          <w:p w14:paraId="216018F9"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lastRenderedPageBreak/>
              <w:t>Osoba odpovědná (úředně oprávněná) za zpracování návrhu KoPÚ:</w:t>
            </w:r>
          </w:p>
        </w:tc>
        <w:tc>
          <w:tcPr>
            <w:tcW w:w="4531" w:type="dxa"/>
          </w:tcPr>
          <w:p w14:paraId="7EAABAE1" w14:textId="77777777" w:rsidR="00354192" w:rsidRPr="0094057D" w:rsidRDefault="00354192" w:rsidP="00DA502E">
            <w:pPr>
              <w:pStyle w:val="Tabulka-buky11"/>
              <w:rPr>
                <w:rFonts w:ascii="Times New Roman" w:hAnsi="Times New Roman"/>
                <w:sz w:val="24"/>
                <w:szCs w:val="22"/>
                <w:lang w:val="cs-CZ"/>
              </w:rPr>
            </w:pPr>
          </w:p>
        </w:tc>
      </w:tr>
    </w:tbl>
    <w:p w14:paraId="3118C40F" w14:textId="77777777"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14:paraId="1E263C82" w14:textId="77777777"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14:paraId="3BEBFE86" w14:textId="77777777" w:rsidR="00187D94" w:rsidRPr="006F3D14" w:rsidRDefault="00187D94" w:rsidP="00F911B6">
      <w:pPr>
        <w:spacing w:after="0"/>
        <w:rPr>
          <w:rFonts w:ascii="Times New Roman" w:hAnsi="Times New Roman" w:cs="Times New Roman"/>
          <w:sz w:val="24"/>
          <w:lang w:val="cs-CZ"/>
        </w:rPr>
      </w:pPr>
    </w:p>
    <w:p w14:paraId="67903677" w14:textId="2A373C91"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 xml:space="preserve">na základě výsledku </w:t>
      </w:r>
      <w:ins w:id="22" w:author="Gášek Jiří Ing." w:date="2017-02-22T07:46:00Z">
        <w:r w:rsidR="00DC4413">
          <w:rPr>
            <w:rFonts w:ascii="Times New Roman" w:hAnsi="Times New Roman" w:cs="Times New Roman"/>
            <w:snapToGrid w:val="0"/>
            <w:sz w:val="22"/>
            <w:szCs w:val="22"/>
            <w:lang w:val="cs-CZ"/>
          </w:rPr>
          <w:t xml:space="preserve">nadlimitního otevřeného řízení </w:t>
        </w:r>
      </w:ins>
      <w:commentRangeStart w:id="23"/>
      <w:del w:id="24" w:author="Gášek Jiří Ing." w:date="2017-02-22T07:46:00Z">
        <w:r w:rsidRPr="00730242" w:rsidDel="00DC4413">
          <w:rPr>
            <w:rFonts w:ascii="Times New Roman" w:hAnsi="Times New Roman" w:cs="Times New Roman"/>
            <w:snapToGrid w:val="0"/>
            <w:sz w:val="22"/>
            <w:szCs w:val="22"/>
            <w:lang w:val="cs-CZ"/>
          </w:rPr>
          <w:delText>zadávacího</w:delText>
        </w:r>
        <w:r w:rsidR="002D21C5" w:rsidRPr="00730242" w:rsidDel="00DC4413">
          <w:rPr>
            <w:rFonts w:ascii="Times New Roman" w:hAnsi="Times New Roman" w:cs="Times New Roman"/>
            <w:snapToGrid w:val="0"/>
            <w:sz w:val="22"/>
            <w:szCs w:val="22"/>
            <w:lang w:val="cs-CZ"/>
          </w:rPr>
          <w:delText>/výběrovéh</w:delText>
        </w:r>
      </w:del>
      <w:del w:id="25" w:author="Gášek Jiří Ing." w:date="2017-02-22T07:45:00Z">
        <w:r w:rsidR="002D21C5" w:rsidRPr="00730242" w:rsidDel="00DC4413">
          <w:rPr>
            <w:rFonts w:ascii="Times New Roman" w:hAnsi="Times New Roman" w:cs="Times New Roman"/>
            <w:snapToGrid w:val="0"/>
            <w:sz w:val="22"/>
            <w:szCs w:val="22"/>
            <w:lang w:val="cs-CZ"/>
          </w:rPr>
          <w:delText>o</w:delText>
        </w:r>
        <w:r w:rsidRPr="00730242" w:rsidDel="00DC4413">
          <w:rPr>
            <w:rFonts w:ascii="Times New Roman" w:hAnsi="Times New Roman" w:cs="Times New Roman"/>
            <w:snapToGrid w:val="0"/>
            <w:sz w:val="22"/>
            <w:szCs w:val="22"/>
            <w:lang w:val="cs-CZ"/>
          </w:rPr>
          <w:delText xml:space="preserve"> </w:delText>
        </w:r>
        <w:commentRangeEnd w:id="23"/>
        <w:r w:rsidR="002D21C5" w:rsidRPr="00730242" w:rsidDel="00DC4413">
          <w:rPr>
            <w:rStyle w:val="Odkaznakoment"/>
            <w:rFonts w:ascii="Times New Roman" w:hAnsi="Times New Roman" w:cs="Times New Roman"/>
            <w:sz w:val="22"/>
            <w:szCs w:val="22"/>
          </w:rPr>
          <w:commentReference w:id="23"/>
        </w:r>
        <w:r w:rsidRPr="00730242" w:rsidDel="00DC4413">
          <w:rPr>
            <w:rFonts w:ascii="Times New Roman" w:hAnsi="Times New Roman" w:cs="Times New Roman"/>
            <w:snapToGrid w:val="0"/>
            <w:sz w:val="22"/>
            <w:szCs w:val="22"/>
            <w:lang w:val="cs-CZ"/>
          </w:rPr>
          <w:delText>ř</w:delText>
        </w:r>
      </w:del>
      <w:del w:id="26" w:author="Gášek Jiří Ing." w:date="2017-02-22T07:46:00Z">
        <w:r w:rsidRPr="00730242" w:rsidDel="00DC4413">
          <w:rPr>
            <w:rFonts w:ascii="Times New Roman" w:hAnsi="Times New Roman" w:cs="Times New Roman"/>
            <w:snapToGrid w:val="0"/>
            <w:sz w:val="22"/>
            <w:szCs w:val="22"/>
            <w:lang w:val="cs-CZ"/>
          </w:rPr>
          <w:delText xml:space="preserve">ízení </w:delText>
        </w:r>
      </w:del>
      <w:r w:rsidRPr="00730242">
        <w:rPr>
          <w:rFonts w:ascii="Times New Roman" w:hAnsi="Times New Roman" w:cs="Times New Roman"/>
          <w:snapToGrid w:val="0"/>
          <w:sz w:val="22"/>
          <w:szCs w:val="22"/>
          <w:lang w:val="cs-CZ"/>
        </w:rPr>
        <w:t xml:space="preserve">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14:paraId="228660A1"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14:paraId="1835BB76" w14:textId="62251322"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r w:rsidRPr="006F3D14">
        <w:rPr>
          <w:rStyle w:val="Siln"/>
          <w:rFonts w:ascii="Times New Roman" w:hAnsi="Times New Roman" w:cs="Times New Roman"/>
          <w:szCs w:val="20"/>
          <w:lang w:val="cs-CZ"/>
        </w:rPr>
        <w:t xml:space="preserve">Komplexní </w:t>
      </w:r>
      <w:r w:rsidRPr="006F3D14">
        <w:rPr>
          <w:rStyle w:val="Siln"/>
          <w:rFonts w:ascii="Times New Roman" w:hAnsi="Times New Roman" w:cs="Times New Roman"/>
          <w:szCs w:val="20"/>
        </w:rPr>
        <w:t>pozemkové</w:t>
      </w:r>
      <w:r w:rsidRPr="006F3D14">
        <w:rPr>
          <w:rStyle w:val="Siln"/>
          <w:rFonts w:ascii="Times New Roman" w:hAnsi="Times New Roman" w:cs="Times New Roman"/>
          <w:szCs w:val="20"/>
          <w:lang w:val="cs-CZ"/>
        </w:rPr>
        <w:t xml:space="preserve"> úprav</w:t>
      </w:r>
      <w:r w:rsidRPr="006F3D14">
        <w:rPr>
          <w:rStyle w:val="Siln"/>
          <w:rFonts w:ascii="Times New Roman" w:hAnsi="Times New Roman" w:cs="Times New Roman"/>
          <w:szCs w:val="20"/>
        </w:rPr>
        <w:t xml:space="preserve">y </w:t>
      </w:r>
      <w:ins w:id="27" w:author="Gášek Jiří Ing." w:date="2017-02-22T07:47:00Z">
        <w:r w:rsidR="00EC63CD">
          <w:rPr>
            <w:rStyle w:val="Siln"/>
            <w:rFonts w:ascii="Times New Roman" w:hAnsi="Times New Roman" w:cs="Times New Roman"/>
            <w:szCs w:val="20"/>
          </w:rPr>
          <w:t>Mirotínek</w:t>
        </w:r>
      </w:ins>
      <w:commentRangeStart w:id="28"/>
      <w:del w:id="29" w:author="Gášek Jiří Ing." w:date="2017-02-22T07:47:00Z">
        <w:r w:rsidRPr="006F3D14" w:rsidDel="00EC63CD">
          <w:rPr>
            <w:rStyle w:val="Siln"/>
            <w:rFonts w:ascii="Times New Roman" w:hAnsi="Times New Roman" w:cs="Times New Roman"/>
            <w:szCs w:val="20"/>
          </w:rPr>
          <w:delText>......</w:delText>
        </w:r>
      </w:del>
      <w:commentRangeEnd w:id="28"/>
      <w:r w:rsidRPr="006F3D14">
        <w:rPr>
          <w:rStyle w:val="Odkaznakoment"/>
          <w:rFonts w:ascii="Times New Roman" w:hAnsi="Times New Roman" w:cs="Times New Roman"/>
          <w:sz w:val="22"/>
          <w:szCs w:val="20"/>
        </w:rPr>
        <w:commentReference w:id="28"/>
      </w:r>
      <w:r w:rsidRPr="006F3D14">
        <w:rPr>
          <w:rFonts w:ascii="Times New Roman" w:hAnsi="Times New Roman" w:cs="Times New Roman"/>
          <w:szCs w:val="20"/>
          <w:lang w:val="cs-CZ"/>
        </w:rPr>
        <w:t>“</w:t>
      </w:r>
      <w:r w:rsidRPr="006F3D14">
        <w:rPr>
          <w:rFonts w:ascii="Times New Roman" w:hAnsi="Times New Roman" w:cs="Times New Roman"/>
          <w:szCs w:val="20"/>
        </w:rPr>
        <w:t>.</w:t>
      </w:r>
    </w:p>
    <w:p w14:paraId="60654F78" w14:textId="4537606A"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komplexních pozemkových úprav v k. ú.</w:t>
      </w:r>
      <w:ins w:id="30" w:author="Gášek Jiří Ing." w:date="2017-02-22T07:48:00Z">
        <w:r w:rsidR="00EC63CD">
          <w:rPr>
            <w:rFonts w:ascii="Times New Roman" w:hAnsi="Times New Roman" w:cs="Times New Roman"/>
            <w:szCs w:val="20"/>
          </w:rPr>
          <w:t xml:space="preserve"> Mirotínek</w:t>
        </w:r>
      </w:ins>
      <w:del w:id="31" w:author="Gášek Jiří Ing." w:date="2017-02-22T07:48:00Z">
        <w:r w:rsidRPr="006F3D14" w:rsidDel="00EC63CD">
          <w:rPr>
            <w:rFonts w:ascii="Times New Roman" w:hAnsi="Times New Roman" w:cs="Times New Roman"/>
            <w:szCs w:val="20"/>
          </w:rPr>
          <w:delText xml:space="preserve"> </w:delText>
        </w:r>
        <w:commentRangeStart w:id="32"/>
        <w:r w:rsidRPr="006F3D14" w:rsidDel="00EC63CD">
          <w:rPr>
            <w:rFonts w:ascii="Times New Roman" w:hAnsi="Times New Roman" w:cs="Times New Roman"/>
            <w:szCs w:val="20"/>
          </w:rPr>
          <w:delText>...</w:delText>
        </w:r>
      </w:del>
      <w:r w:rsidRPr="006F3D14">
        <w:rPr>
          <w:rFonts w:ascii="Times New Roman" w:hAnsi="Times New Roman" w:cs="Times New Roman"/>
          <w:szCs w:val="20"/>
        </w:rPr>
        <w:t xml:space="preserve"> </w:t>
      </w:r>
      <w:commentRangeEnd w:id="32"/>
      <w:r w:rsidRPr="006F3D14">
        <w:rPr>
          <w:rStyle w:val="Odkaznakoment"/>
          <w:rFonts w:ascii="Times New Roman" w:hAnsi="Times New Roman" w:cs="Times New Roman"/>
          <w:sz w:val="22"/>
          <w:szCs w:val="20"/>
        </w:rPr>
        <w:commentReference w:id="32"/>
      </w:r>
      <w:r w:rsidRPr="006F3D14">
        <w:rPr>
          <w:rFonts w:ascii="Times New Roman" w:hAnsi="Times New Roman" w:cs="Times New Roman"/>
          <w:szCs w:val="20"/>
          <w:lang w:val="cs-CZ"/>
        </w:rPr>
        <w:t>(dále jen „</w:t>
      </w:r>
      <w:r w:rsidRPr="006F3D14">
        <w:rPr>
          <w:rFonts w:ascii="Times New Roman" w:hAnsi="Times New Roman" w:cs="Times New Roman"/>
          <w:b/>
          <w:szCs w:val="20"/>
          <w:lang w:val="cs-CZ"/>
        </w:rPr>
        <w:t>KoPÚ</w:t>
      </w:r>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vyhotovení dokumentace pro zavedení výsledků KoPÚ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14:paraId="29A691E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76370BB3" w14:textId="77777777"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14:paraId="38C8BD4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14:paraId="08111765" w14:textId="77777777"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14:paraId="12BB3AB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Nabídka zhotovitele ze dne ……</w:t>
      </w:r>
      <w:r w:rsidRPr="006F3D14">
        <w:rPr>
          <w:rFonts w:ascii="Times New Roman" w:hAnsi="Times New Roman" w:cs="Times New Roman"/>
          <w:szCs w:val="20"/>
        </w:rPr>
        <w:t>..</w:t>
      </w:r>
    </w:p>
    <w:p w14:paraId="33C71FD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14:paraId="791E6EB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1F8B9332"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Rozsah díla a jeho členění na hlavní celky a dílčí části</w:t>
      </w:r>
    </w:p>
    <w:p w14:paraId="489A97BE"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w:t>
      </w:r>
      <w:commentRangeStart w:id="33"/>
      <w:r w:rsidRPr="004F5C66">
        <w:rPr>
          <w:rFonts w:ascii="Times New Roman" w:hAnsi="Times New Roman" w:cs="Times New Roman"/>
          <w:lang w:val="cs-CZ"/>
        </w:rPr>
        <w:t xml:space="preserve">v souladu </w:t>
      </w:r>
      <w:commentRangeEnd w:id="33"/>
      <w:r w:rsidRPr="004F5C66">
        <w:rPr>
          <w:rFonts w:ascii="Times New Roman" w:hAnsi="Times New Roman" w:cs="Times New Roman"/>
          <w:lang w:val="cs-CZ"/>
        </w:rPr>
        <w:commentReference w:id="33"/>
      </w:r>
      <w:r w:rsidRPr="004F5C66">
        <w:rPr>
          <w:rFonts w:ascii="Times New Roman" w:hAnsi="Times New Roman" w:cs="Times New Roman"/>
          <w:lang w:val="cs-CZ"/>
        </w:rPr>
        <w:t xml:space="preserve">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14:paraId="6DBC1ECD"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14:paraId="64F682F3" w14:textId="77777777"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14:paraId="600A9472" w14:textId="77777777" w:rsidR="000F3508" w:rsidRPr="004F5C66" w:rsidRDefault="000F3508" w:rsidP="000F3508">
      <w:pPr>
        <w:pStyle w:val="Odstavecseseznamem"/>
        <w:numPr>
          <w:ilvl w:val="0"/>
          <w:numId w:val="0"/>
        </w:numPr>
        <w:ind w:left="1141"/>
        <w:rPr>
          <w:rFonts w:ascii="Times New Roman" w:hAnsi="Times New Roman" w:cs="Times New Roman"/>
          <w:lang w:val="cs-CZ"/>
        </w:rPr>
      </w:pPr>
    </w:p>
    <w:p w14:paraId="10EDB009"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14:paraId="0986FBDA" w14:textId="77777777"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14:paraId="1A787E9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B9E0B2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14:paraId="191EA0E6"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Podrobné měření polohopisu v obvodu KoPÚ</w:t>
      </w:r>
    </w:p>
    <w:p w14:paraId="470F673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14:paraId="34F712F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059EE50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Bpv). </w:t>
      </w:r>
    </w:p>
    <w:p w14:paraId="3BC5BEFF" w14:textId="58167352" w:rsidR="003F48E8" w:rsidRPr="004F5C66" w:rsidDel="009E30BB" w:rsidRDefault="003F48E8" w:rsidP="00187D94">
      <w:pPr>
        <w:pStyle w:val="Odstaveca"/>
        <w:ind w:left="1560" w:hanging="709"/>
        <w:rPr>
          <w:del w:id="34" w:author="Gášek Jiří Ing." w:date="2017-02-22T07:49:00Z"/>
          <w:rFonts w:ascii="Times New Roman" w:hAnsi="Times New Roman" w:cs="Times New Roman"/>
          <w:lang w:val="cs-CZ"/>
        </w:rPr>
      </w:pPr>
      <w:del w:id="35" w:author="Gášek Jiří Ing." w:date="2017-02-22T07:49:00Z">
        <w:r w:rsidRPr="004F5C66" w:rsidDel="009E30BB">
          <w:rPr>
            <w:rFonts w:ascii="Times New Roman" w:hAnsi="Times New Roman" w:cs="Times New Roman"/>
            <w:lang w:val="cs-CZ"/>
          </w:rPr>
          <w:delText xml:space="preserve">Provede se </w:delText>
        </w:r>
        <w:commentRangeStart w:id="36"/>
        <w:r w:rsidRPr="004F5C66" w:rsidDel="009E30BB">
          <w:rPr>
            <w:rFonts w:ascii="Times New Roman" w:hAnsi="Times New Roman" w:cs="Times New Roman"/>
            <w:lang w:val="cs-CZ"/>
          </w:rPr>
          <w:delText xml:space="preserve">vektorizace </w:delText>
        </w:r>
        <w:commentRangeEnd w:id="36"/>
        <w:r w:rsidR="00A963E6" w:rsidRPr="004F5C66" w:rsidDel="009E30BB">
          <w:rPr>
            <w:rStyle w:val="Odkaznakoment"/>
            <w:rFonts w:ascii="Times New Roman" w:hAnsi="Times New Roman" w:cs="Times New Roman"/>
            <w:sz w:val="22"/>
            <w:szCs w:val="22"/>
          </w:rPr>
          <w:commentReference w:id="36"/>
        </w:r>
        <w:r w:rsidRPr="004F5C66" w:rsidDel="009E30BB">
          <w:rPr>
            <w:rFonts w:ascii="Times New Roman" w:hAnsi="Times New Roman" w:cs="Times New Roman"/>
            <w:lang w:val="cs-CZ"/>
          </w:rPr>
          <w:delText>vlastnické mapy v potřebném rozsahu (neprovádí se v k.ú., kde existuje DKM, KM-D a KMD</w:delText>
        </w:r>
        <w:r w:rsidR="00FB29BF" w:rsidRPr="004F5C66" w:rsidDel="009E30BB">
          <w:rPr>
            <w:rFonts w:ascii="Times New Roman" w:hAnsi="Times New Roman" w:cs="Times New Roman"/>
            <w:lang w:val="cs-CZ"/>
          </w:rPr>
          <w:delText xml:space="preserve"> nebo kde je již zpracovaná</w:delText>
        </w:r>
        <w:r w:rsidRPr="004F5C66" w:rsidDel="009E30BB">
          <w:rPr>
            <w:rFonts w:ascii="Times New Roman" w:hAnsi="Times New Roman" w:cs="Times New Roman"/>
            <w:lang w:val="cs-CZ"/>
          </w:rPr>
          <w:delText>).</w:delText>
        </w:r>
      </w:del>
    </w:p>
    <w:p w14:paraId="2C3D1AF9" w14:textId="77777777" w:rsidR="000669FB" w:rsidRPr="004F5C66" w:rsidRDefault="000669FB" w:rsidP="00187D94">
      <w:pPr>
        <w:pStyle w:val="Odstaveca"/>
        <w:ind w:left="1560" w:hanging="709"/>
        <w:rPr>
          <w:rFonts w:ascii="Times New Roman" w:hAnsi="Times New Roman" w:cs="Times New Roman"/>
          <w:lang w:val="cs-CZ"/>
        </w:rPr>
      </w:pPr>
      <w:commentRangeStart w:id="37"/>
      <w:r w:rsidRPr="004F5C66">
        <w:rPr>
          <w:rFonts w:ascii="Times New Roman" w:hAnsi="Times New Roman" w:cs="Times New Roman"/>
          <w:lang w:val="cs-CZ"/>
        </w:rPr>
        <w:t xml:space="preserve">Zjišťování průběhu </w:t>
      </w:r>
      <w:commentRangeEnd w:id="37"/>
      <w:r w:rsidR="0051703F" w:rsidRPr="004F5C66">
        <w:rPr>
          <w:rStyle w:val="Odkaznakoment"/>
          <w:rFonts w:ascii="Times New Roman" w:hAnsi="Times New Roman" w:cs="Times New Roman"/>
          <w:sz w:val="22"/>
          <w:szCs w:val="22"/>
        </w:rPr>
        <w:commentReference w:id="37"/>
      </w:r>
      <w:r w:rsidRPr="004F5C66">
        <w:rPr>
          <w:rFonts w:ascii="Times New Roman" w:hAnsi="Times New Roman" w:cs="Times New Roman"/>
          <w:lang w:val="cs-CZ"/>
        </w:rPr>
        <w:t>vlastnických hranic</w:t>
      </w:r>
      <w:r w:rsidR="0044572B" w:rsidRPr="004F5C66">
        <w:rPr>
          <w:rFonts w:ascii="Times New Roman" w:hAnsi="Times New Roman" w:cs="Times New Roman"/>
          <w:lang w:val="cs-CZ"/>
        </w:rPr>
        <w:t xml:space="preserve"> lesních</w:t>
      </w:r>
      <w:r w:rsidRPr="004F5C66">
        <w:rPr>
          <w:rFonts w:ascii="Times New Roman" w:hAnsi="Times New Roman" w:cs="Times New Roman"/>
          <w:lang w:val="cs-CZ"/>
        </w:rPr>
        <w:t xml:space="preserve"> pozemků</w:t>
      </w:r>
      <w:r w:rsidR="0044572B" w:rsidRPr="004F5C66">
        <w:rPr>
          <w:rFonts w:ascii="Times New Roman" w:hAnsi="Times New Roman" w:cs="Times New Roman"/>
          <w:lang w:val="cs-CZ"/>
        </w:rPr>
        <w:t xml:space="preserve">, </w:t>
      </w:r>
      <w:r w:rsidR="00561043" w:rsidRPr="004F5C66">
        <w:rPr>
          <w:rFonts w:ascii="Times New Roman" w:hAnsi="Times New Roman" w:cs="Times New Roman"/>
          <w:lang w:val="cs-CZ"/>
        </w:rPr>
        <w:t>zahrad a pozemků zast</w:t>
      </w:r>
      <w:r w:rsidR="003F48E8" w:rsidRPr="004F5C66">
        <w:rPr>
          <w:rFonts w:ascii="Times New Roman" w:hAnsi="Times New Roman" w:cs="Times New Roman"/>
          <w:lang w:val="cs-CZ"/>
        </w:rPr>
        <w:t>a</w:t>
      </w:r>
      <w:r w:rsidR="00561043" w:rsidRPr="004F5C66">
        <w:rPr>
          <w:rFonts w:ascii="Times New Roman" w:hAnsi="Times New Roman" w:cs="Times New Roman"/>
          <w:lang w:val="cs-CZ"/>
        </w:rPr>
        <w:t xml:space="preserve">věných </w:t>
      </w:r>
      <w:r w:rsidR="0044572B" w:rsidRPr="004F5C66">
        <w:rPr>
          <w:rFonts w:ascii="Times New Roman" w:hAnsi="Times New Roman" w:cs="Times New Roman"/>
          <w:lang w:val="cs-CZ"/>
        </w:rPr>
        <w:t>jako</w:t>
      </w:r>
      <w:r w:rsidR="00506D94" w:rsidRPr="004F5C66">
        <w:rPr>
          <w:rFonts w:ascii="Times New Roman" w:hAnsi="Times New Roman" w:cs="Times New Roman"/>
          <w:lang w:val="cs-CZ"/>
        </w:rPr>
        <w:t xml:space="preserve"> řešených, </w:t>
      </w:r>
      <w:r w:rsidRPr="004F5C66">
        <w:rPr>
          <w:rFonts w:ascii="Times New Roman" w:hAnsi="Times New Roman" w:cs="Times New Roman"/>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F5C66">
        <w:rPr>
          <w:rFonts w:ascii="Times New Roman" w:hAnsi="Times New Roman" w:cs="Times New Roman"/>
          <w:lang w:val="cs-CZ"/>
        </w:rPr>
        <w:t>dočasného/</w:t>
      </w:r>
      <w:r w:rsidRPr="004F5C66">
        <w:rPr>
          <w:rFonts w:ascii="Times New Roman" w:hAnsi="Times New Roman" w:cs="Times New Roman"/>
          <w:lang w:val="cs-CZ"/>
        </w:rPr>
        <w:t>trvalého označení lomových bodů, pokud průběh hranice odsouhlasí všichni pozvaní vlastníci.</w:t>
      </w:r>
    </w:p>
    <w:p w14:paraId="3F40903C"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Zjišťování hranic obvodů KoPÚ a zjišťování hranic pozemků neřešených dle § 2 zákona</w:t>
      </w:r>
    </w:p>
    <w:p w14:paraId="2AEA161B" w14:textId="4893D2B2"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w:t>
      </w:r>
      <w:ins w:id="38" w:author="Gášek Jiří Ing." w:date="2017-02-22T07:50:00Z">
        <w:r w:rsidR="009E30BB">
          <w:rPr>
            <w:rFonts w:ascii="Times New Roman" w:hAnsi="Times New Roman" w:cs="Times New Roman"/>
            <w:lang w:val="cs-CZ"/>
          </w:rPr>
          <w:t>1</w:t>
        </w:r>
      </w:ins>
      <w:commentRangeStart w:id="39"/>
      <w:del w:id="40" w:author="Gášek Jiří Ing." w:date="2017-02-22T07:50:00Z">
        <w:r w:rsidRPr="004F5C66" w:rsidDel="009E30BB">
          <w:rPr>
            <w:rFonts w:ascii="Times New Roman" w:hAnsi="Times New Roman" w:cs="Times New Roman"/>
            <w:lang w:val="cs-CZ"/>
          </w:rPr>
          <w:delText>2</w:delText>
        </w:r>
      </w:del>
      <w:r w:rsidRPr="004F5C66">
        <w:rPr>
          <w:rFonts w:ascii="Times New Roman" w:hAnsi="Times New Roman" w:cs="Times New Roman"/>
          <w:lang w:val="cs-CZ"/>
        </w:rPr>
        <w:t xml:space="preserve"> měsíc</w:t>
      </w:r>
      <w:ins w:id="41" w:author="Gášek Jiří Ing." w:date="2017-02-22T07:50:00Z">
        <w:r w:rsidR="009E30BB">
          <w:rPr>
            <w:rFonts w:ascii="Times New Roman" w:hAnsi="Times New Roman" w:cs="Times New Roman"/>
            <w:lang w:val="cs-CZ"/>
          </w:rPr>
          <w:t>e</w:t>
        </w:r>
      </w:ins>
      <w:del w:id="42" w:author="Gášek Jiří Ing." w:date="2017-02-22T07:50:00Z">
        <w:r w:rsidRPr="004F5C66" w:rsidDel="009E30BB">
          <w:rPr>
            <w:rFonts w:ascii="Times New Roman" w:hAnsi="Times New Roman" w:cs="Times New Roman"/>
            <w:lang w:val="cs-CZ"/>
          </w:rPr>
          <w:delText>ů</w:delText>
        </w:r>
      </w:del>
      <w:r w:rsidRPr="004F5C66">
        <w:rPr>
          <w:rFonts w:ascii="Times New Roman" w:hAnsi="Times New Roman" w:cs="Times New Roman"/>
          <w:lang w:val="cs-CZ"/>
        </w:rPr>
        <w:t xml:space="preserve"> </w:t>
      </w:r>
      <w:commentRangeEnd w:id="39"/>
      <w:r w:rsidR="00427ABE" w:rsidRPr="004F5C66">
        <w:rPr>
          <w:rStyle w:val="Odkaznakoment"/>
          <w:rFonts w:ascii="Times New Roman" w:hAnsi="Times New Roman" w:cs="Times New Roman"/>
          <w:sz w:val="22"/>
          <w:szCs w:val="22"/>
        </w:rPr>
        <w:commentReference w:id="39"/>
      </w:r>
      <w:r w:rsidRPr="004F5C66">
        <w:rPr>
          <w:rFonts w:ascii="Times New Roman" w:hAnsi="Times New Roman" w:cs="Times New Roman"/>
          <w:lang w:val="cs-CZ"/>
        </w:rPr>
        <w:t>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KoPÚ,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KoPÚ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14:paraId="715EC82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 mezi řešenými a neřešenými pozemky dle § 2 zákona.</w:t>
      </w:r>
    </w:p>
    <w:p w14:paraId="5C31387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14:paraId="674F0A6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 měsíc před začátkem zjišťování hranic</w:t>
      </w:r>
      <w:r w:rsidRPr="004F5C66">
        <w:rPr>
          <w:rFonts w:ascii="Times New Roman" w:hAnsi="Times New Roman" w:cs="Times New Roman"/>
        </w:rPr>
        <w:t xml:space="preserve">. </w:t>
      </w:r>
    </w:p>
    <w:p w14:paraId="5E4F434C" w14:textId="77777777" w:rsidR="00354192" w:rsidRPr="004F5C66" w:rsidRDefault="00354192" w:rsidP="00187D94">
      <w:pPr>
        <w:pStyle w:val="Odstaveca"/>
        <w:ind w:left="1560" w:hanging="709"/>
        <w:rPr>
          <w:rFonts w:ascii="Times New Roman" w:hAnsi="Times New Roman" w:cs="Times New Roman"/>
          <w:lang w:val="cs-CZ"/>
        </w:rPr>
      </w:pPr>
      <w:commentRangeStart w:id="43"/>
      <w:r w:rsidRPr="004F5C66">
        <w:rPr>
          <w:rFonts w:ascii="Times New Roman" w:hAnsi="Times New Roman" w:cs="Times New Roman"/>
          <w:lang w:val="cs-CZ"/>
        </w:rPr>
        <w:t>Vyhotovení podkladů pro případnou změnu katastrální hranice podle katastrální vyhlášky</w:t>
      </w:r>
      <w:r w:rsidRPr="004F5C66">
        <w:rPr>
          <w:rFonts w:ascii="Times New Roman" w:hAnsi="Times New Roman" w:cs="Times New Roman"/>
        </w:rPr>
        <w:t xml:space="preserve"> a jejich projednání s dotčenými obcemi</w:t>
      </w:r>
      <w:r w:rsidRPr="004F5C66">
        <w:rPr>
          <w:rFonts w:ascii="Times New Roman" w:hAnsi="Times New Roman" w:cs="Times New Roman"/>
          <w:lang w:val="cs-CZ"/>
        </w:rPr>
        <w:t xml:space="preserve">. </w:t>
      </w:r>
      <w:commentRangeEnd w:id="43"/>
      <w:r w:rsidRPr="004F5C66">
        <w:rPr>
          <w:rStyle w:val="Odkaznakoment"/>
          <w:rFonts w:ascii="Times New Roman" w:hAnsi="Times New Roman" w:cs="Times New Roman"/>
          <w:sz w:val="22"/>
          <w:szCs w:val="22"/>
        </w:rPr>
        <w:commentReference w:id="43"/>
      </w:r>
    </w:p>
    <w:p w14:paraId="21D59CB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14:paraId="1AE9033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14:paraId="782D8223"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14:paraId="04E67028"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14:paraId="17695054"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14:paraId="3E3B56EB" w14:textId="5B703113"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del w:id="44" w:author="Gášek Jiří Ing." w:date="2017-02-22T07:52:00Z">
        <w:r w:rsidRPr="004F5C66" w:rsidDel="009E30BB">
          <w:rPr>
            <w:rFonts w:ascii="Times New Roman" w:hAnsi="Times New Roman" w:cs="Times New Roman"/>
          </w:rPr>
          <w:delText>,</w:delText>
        </w:r>
        <w:r w:rsidRPr="004F5C66" w:rsidDel="009E30BB">
          <w:rPr>
            <w:rFonts w:ascii="Times New Roman" w:hAnsi="Times New Roman" w:cs="Times New Roman"/>
            <w:lang w:val="cs-CZ"/>
          </w:rPr>
          <w:delText xml:space="preserve"> </w:delText>
        </w:r>
        <w:commentRangeStart w:id="45"/>
        <w:r w:rsidRPr="004F5C66" w:rsidDel="009E30BB">
          <w:rPr>
            <w:rFonts w:ascii="Times New Roman" w:hAnsi="Times New Roman" w:cs="Times New Roman"/>
            <w:lang w:val="cs-CZ"/>
          </w:rPr>
          <w:delText xml:space="preserve">včetně </w:delText>
        </w:r>
        <w:r w:rsidRPr="004F5C66" w:rsidDel="009E30BB">
          <w:rPr>
            <w:rFonts w:ascii="Times New Roman" w:hAnsi="Times New Roman" w:cs="Times New Roman"/>
          </w:rPr>
          <w:delText xml:space="preserve">studie </w:delText>
        </w:r>
        <w:r w:rsidRPr="004F5C66" w:rsidDel="009E30BB">
          <w:rPr>
            <w:rFonts w:ascii="Times New Roman" w:hAnsi="Times New Roman" w:cs="Times New Roman"/>
            <w:lang w:val="cs-CZ"/>
          </w:rPr>
          <w:delText>odtokových poměrů</w:delText>
        </w:r>
        <w:commentRangeEnd w:id="45"/>
        <w:r w:rsidRPr="004F5C66" w:rsidDel="009E30BB">
          <w:rPr>
            <w:rStyle w:val="Odkaznakoment"/>
            <w:rFonts w:ascii="Times New Roman" w:hAnsi="Times New Roman" w:cs="Times New Roman"/>
            <w:sz w:val="22"/>
            <w:szCs w:val="22"/>
          </w:rPr>
          <w:commentReference w:id="45"/>
        </w:r>
        <w:r w:rsidRPr="004F5C66" w:rsidDel="009E30BB">
          <w:rPr>
            <w:rFonts w:ascii="Times New Roman" w:hAnsi="Times New Roman" w:cs="Times New Roman"/>
            <w:lang w:val="cs-CZ"/>
          </w:rPr>
          <w:delText>)</w:delText>
        </w:r>
      </w:del>
      <w:r w:rsidRPr="004F5C66">
        <w:rPr>
          <w:rFonts w:ascii="Times New Roman" w:hAnsi="Times New Roman" w:cs="Times New Roman"/>
          <w:lang w:val="cs-CZ"/>
        </w:rPr>
        <w:t xml:space="preserve">. </w:t>
      </w:r>
    </w:p>
    <w:p w14:paraId="05825C4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14:paraId="7519C5C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14:paraId="78C5953F"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14:paraId="4EFB7B03" w14:textId="77777777"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14:paraId="20AAF5F0" w14:textId="77777777"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14:paraId="59A9B57A" w14:textId="77777777" w:rsidR="00354192" w:rsidRPr="004F5C66" w:rsidRDefault="00435696" w:rsidP="00187D94">
      <w:pPr>
        <w:pStyle w:val="Odstaveca"/>
        <w:ind w:left="1560" w:hanging="709"/>
        <w:rPr>
          <w:rFonts w:ascii="Times New Roman" w:hAnsi="Times New Roman" w:cs="Times New Roman"/>
          <w:lang w:val="cs-CZ"/>
        </w:rPr>
      </w:pPr>
      <w:commentRangeStart w:id="46"/>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commentRangeEnd w:id="46"/>
      <w:r w:rsidR="00A34112" w:rsidRPr="004F5C66">
        <w:rPr>
          <w:rStyle w:val="Odkaznakoment"/>
          <w:rFonts w:ascii="Times New Roman" w:hAnsi="Times New Roman" w:cs="Times New Roman"/>
          <w:sz w:val="22"/>
          <w:szCs w:val="22"/>
        </w:rPr>
        <w:commentReference w:id="46"/>
      </w:r>
    </w:p>
    <w:p w14:paraId="5EA3F97D" w14:textId="1E8FABC3"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bude zpracována v rozsahu uvedeném v bodě VI. přílohy č. 1 k vyhlášce s výjimkou bodů 8), 9), 10) a v souladu s požadavky uvedenými v § 8 zákona a v § 11 a 12 vyhlášky a přílohy č. 2 vyhlášky. S vypracováním seznamu </w:t>
      </w:r>
      <w:r w:rsidRPr="004F5C66">
        <w:rPr>
          <w:rFonts w:ascii="Times New Roman" w:hAnsi="Times New Roman" w:cs="Times New Roman"/>
          <w:lang w:val="cs-CZ"/>
        </w:rPr>
        <w:lastRenderedPageBreak/>
        <w:t>pozemků vlastníků vyžadujících souhlas podle § 3 odst. 3 zákona.</w:t>
      </w:r>
      <w:r w:rsidR="008A1E2B" w:rsidRPr="004F5C66">
        <w:rPr>
          <w:rFonts w:ascii="Times New Roman" w:hAnsi="Times New Roman" w:cs="Times New Roman"/>
          <w:lang w:val="cs-CZ"/>
        </w:rPr>
        <w:t xml:space="preserve"> </w:t>
      </w:r>
      <w:commentRangeStart w:id="47"/>
      <w:r w:rsidR="006F5C49" w:rsidRPr="004F5C66">
        <w:rPr>
          <w:rFonts w:ascii="Times New Roman" w:hAnsi="Times New Roman" w:cs="Times New Roman"/>
          <w:lang w:val="cs-CZ"/>
        </w:rPr>
        <w:t>Tato dokumentace b</w:t>
      </w:r>
      <w:r w:rsidR="008A1E2B" w:rsidRPr="004F5C66">
        <w:rPr>
          <w:rFonts w:ascii="Times New Roman" w:hAnsi="Times New Roman" w:cs="Times New Roman"/>
          <w:lang w:val="cs-CZ"/>
        </w:rPr>
        <w:t xml:space="preserve">ude předložena </w:t>
      </w:r>
      <w:ins w:id="48" w:author="Gášek Jiří Ing." w:date="2017-02-22T07:53:00Z">
        <w:r w:rsidR="009E30BB">
          <w:rPr>
            <w:rFonts w:ascii="Times New Roman" w:hAnsi="Times New Roman" w:cs="Times New Roman"/>
            <w:lang w:val="cs-CZ"/>
          </w:rPr>
          <w:t>2</w:t>
        </w:r>
      </w:ins>
      <w:del w:id="49" w:author="Gášek Jiří Ing." w:date="2017-02-22T07:53:00Z">
        <w:r w:rsidR="008A1E2B" w:rsidRPr="004F5C66" w:rsidDel="009E30BB">
          <w:rPr>
            <w:rFonts w:ascii="Times New Roman" w:hAnsi="Times New Roman" w:cs="Times New Roman"/>
            <w:lang w:val="cs-CZ"/>
          </w:rPr>
          <w:delText>x</w:delText>
        </w:r>
      </w:del>
      <w:r w:rsidR="008A1E2B" w:rsidRPr="004F5C66">
        <w:rPr>
          <w:rFonts w:ascii="Times New Roman" w:hAnsi="Times New Roman" w:cs="Times New Roman"/>
          <w:lang w:val="cs-CZ"/>
        </w:rPr>
        <w:t xml:space="preserve"> měsíce před stanoveným termínem ukončení dílčí </w:t>
      </w:r>
      <w:r w:rsidR="00565450" w:rsidRPr="004F5C66">
        <w:rPr>
          <w:rFonts w:ascii="Times New Roman" w:hAnsi="Times New Roman" w:cs="Times New Roman"/>
          <w:lang w:val="cs-CZ"/>
        </w:rPr>
        <w:t>části 3.</w:t>
      </w:r>
      <w:r w:rsidR="009E46D6" w:rsidRPr="004F5C66">
        <w:rPr>
          <w:rFonts w:ascii="Times New Roman" w:hAnsi="Times New Roman" w:cs="Times New Roman"/>
          <w:lang w:val="cs-CZ"/>
        </w:rPr>
        <w:t>4.</w:t>
      </w:r>
      <w:r w:rsidR="0001770C" w:rsidRPr="004F5C66">
        <w:rPr>
          <w:rFonts w:ascii="Times New Roman" w:hAnsi="Times New Roman" w:cs="Times New Roman"/>
          <w:lang w:val="cs-CZ"/>
        </w:rPr>
        <w:t>5.</w:t>
      </w:r>
      <w:commentRangeEnd w:id="47"/>
      <w:r w:rsidR="001A08EF" w:rsidRPr="004F5C66">
        <w:rPr>
          <w:rStyle w:val="Odkaznakoment"/>
          <w:rFonts w:ascii="Times New Roman" w:hAnsi="Times New Roman" w:cs="Times New Roman"/>
          <w:sz w:val="22"/>
          <w:szCs w:val="22"/>
        </w:rPr>
        <w:commentReference w:id="47"/>
      </w:r>
    </w:p>
    <w:p w14:paraId="53A7070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49C5707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36790FD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14:paraId="5D60F62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Vyhotovení znaleckých posudků na ocenění </w:t>
      </w:r>
      <w:commentRangeStart w:id="50"/>
      <w:r w:rsidRPr="004F5C66">
        <w:rPr>
          <w:rFonts w:ascii="Times New Roman" w:hAnsi="Times New Roman" w:cs="Times New Roman"/>
          <w:lang w:val="cs-CZ"/>
        </w:rPr>
        <w:t>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w:t>
      </w:r>
      <w:commentRangeEnd w:id="50"/>
      <w:r w:rsidR="00702F1E" w:rsidRPr="004F5C66">
        <w:rPr>
          <w:rStyle w:val="Odkaznakoment"/>
          <w:rFonts w:ascii="Times New Roman" w:hAnsi="Times New Roman" w:cs="Times New Roman"/>
          <w:sz w:val="22"/>
          <w:szCs w:val="22"/>
        </w:rPr>
        <w:commentReference w:id="50"/>
      </w:r>
      <w:r w:rsidRPr="004F5C66">
        <w:rPr>
          <w:rFonts w:ascii="Times New Roman" w:hAnsi="Times New Roman" w:cs="Times New Roman"/>
          <w:lang w:val="cs-CZ"/>
        </w:rPr>
        <w:t xml:space="preserve"> zajistí objednatel.</w:t>
      </w:r>
    </w:p>
    <w:p w14:paraId="6BCF4014" w14:textId="77777777"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14:paraId="08DA3548"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14:paraId="363AC1EE"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14:paraId="072E98D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21AA0743"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14:paraId="12E54DB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14:paraId="01E2233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14:paraId="5B6CE8DD" w14:textId="77777777"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14:paraId="7C2E4CD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Zhotovitel předloží </w:t>
      </w:r>
      <w:commentRangeStart w:id="51"/>
      <w:r w:rsidRPr="004F5C66">
        <w:rPr>
          <w:rFonts w:ascii="Times New Roman" w:hAnsi="Times New Roman" w:cs="Times New Roman"/>
        </w:rPr>
        <w:t>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w:t>
      </w:r>
      <w:commentRangeEnd w:id="51"/>
      <w:r w:rsidR="00F75BD4" w:rsidRPr="004F5C66">
        <w:rPr>
          <w:rStyle w:val="Odkaznakoment"/>
          <w:rFonts w:ascii="Times New Roman" w:hAnsi="Times New Roman" w:cs="Times New Roman"/>
          <w:sz w:val="22"/>
          <w:szCs w:val="22"/>
        </w:rPr>
        <w:commentReference w:id="51"/>
      </w:r>
      <w:r w:rsidRPr="004F5C66">
        <w:rPr>
          <w:rFonts w:ascii="Times New Roman" w:hAnsi="Times New Roman" w:cs="Times New Roman"/>
        </w:rPr>
        <w:t xml:space="preserve">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14:paraId="17479E5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14:paraId="31914FC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14:paraId="2EAE9B0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3.5.i.a)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14:paraId="7B7D25B0"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lastRenderedPageBreak/>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14:paraId="0B1BD736"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61BF946"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A36D749"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14:paraId="64EDD1B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14:paraId="1293ADF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46862EC1" w14:textId="77777777"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14:paraId="24BC814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14:paraId="6EB82821" w14:textId="77777777"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14:paraId="29E861B1" w14:textId="77777777"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14:paraId="52F885C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2330681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14:paraId="13167441"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14:paraId="5F76AE0A"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lastRenderedPageBreak/>
        <w:t>Zhotovitel doplní tabulku návrhu prvků PSZ o čísla pozemků a čísla LV a vyhotoví soutisk návrhu PSZ na návrh nového uspořádání pozemků.</w:t>
      </w:r>
    </w:p>
    <w:p w14:paraId="66FF99F6"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14:paraId="76C2548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1831709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Paré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14:paraId="3BB86D6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2D4AC704"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14:paraId="28C1A4D1"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14:paraId="27DCC0E4"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14:paraId="5AE0B1EF"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14:paraId="7917061F"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14:paraId="0352CD79"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14:paraId="1AA15853"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14:paraId="3AC638EE" w14:textId="77777777" w:rsidR="00CA3A35" w:rsidRPr="004F5C66" w:rsidRDefault="00CA3A35" w:rsidP="00CA3A35">
      <w:pPr>
        <w:pStyle w:val="Odstavec111"/>
        <w:numPr>
          <w:ilvl w:val="0"/>
          <w:numId w:val="0"/>
        </w:numPr>
        <w:ind w:left="2347"/>
        <w:rPr>
          <w:rFonts w:ascii="Times New Roman" w:hAnsi="Times New Roman" w:cs="Times New Roman"/>
          <w:lang w:val="cs-CZ"/>
        </w:rPr>
      </w:pPr>
    </w:p>
    <w:p w14:paraId="6182C598" w14:textId="77777777"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14:paraId="70E34ED4" w14:textId="77777777"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w:t>
      </w:r>
      <w:r w:rsidRPr="004F5C66">
        <w:rPr>
          <w:rFonts w:ascii="Times New Roman" w:hAnsi="Times New Roman" w:cs="Times New Roman"/>
          <w:lang w:val="cs-CZ"/>
        </w:rPr>
        <w:lastRenderedPageBreak/>
        <w:t>pozemků vlastníkům a katastrálnímu úřadu. Pro fakturaci bude rozhodující skutečný počet měrných jednotek.</w:t>
      </w:r>
    </w:p>
    <w:p w14:paraId="5B540975" w14:textId="77777777" w:rsidR="003C56D3" w:rsidRPr="006F3D14" w:rsidRDefault="003C56D3" w:rsidP="0047180D">
      <w:pPr>
        <w:pStyle w:val="Odstavec111"/>
        <w:numPr>
          <w:ilvl w:val="0"/>
          <w:numId w:val="0"/>
        </w:numPr>
        <w:rPr>
          <w:rFonts w:ascii="Times New Roman" w:hAnsi="Times New Roman" w:cs="Times New Roman"/>
          <w:szCs w:val="20"/>
          <w:lang w:val="cs-CZ"/>
        </w:rPr>
      </w:pPr>
    </w:p>
    <w:p w14:paraId="41FBC3D1"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14:paraId="7293FB7E"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*.dgn</w:t>
      </w:r>
      <w:r w:rsidRPr="006F3D14">
        <w:rPr>
          <w:rFonts w:ascii="Times New Roman" w:hAnsi="Times New Roman" w:cs="Times New Roman"/>
          <w:szCs w:val="20"/>
        </w:rPr>
        <w:t xml:space="preserve"> nebo </w:t>
      </w:r>
      <w:r w:rsidRPr="006F3D14">
        <w:rPr>
          <w:rFonts w:ascii="Times New Roman" w:hAnsi="Times New Roman" w:cs="Times New Roman"/>
          <w:szCs w:val="20"/>
          <w:lang w:val="cs-CZ"/>
        </w:rPr>
        <w:t>*.vyk</w:t>
      </w:r>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14:paraId="3224176C"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r w:rsidRPr="006F3D14">
        <w:rPr>
          <w:rFonts w:ascii="Times New Roman" w:hAnsi="Times New Roman" w:cs="Times New Roman"/>
          <w:szCs w:val="20"/>
        </w:rPr>
        <w:t xml:space="preserve">4.1. </w:t>
      </w:r>
      <w:r w:rsidRPr="006F3D14">
        <w:rPr>
          <w:rFonts w:ascii="Times New Roman" w:hAnsi="Times New Roman" w:cs="Times New Roman"/>
          <w:szCs w:val="20"/>
          <w:lang w:val="cs-CZ"/>
        </w:rPr>
        <w:t xml:space="preserve">v následujícím </w:t>
      </w:r>
      <w:commentRangeStart w:id="52"/>
      <w:r w:rsidRPr="006F3D14">
        <w:rPr>
          <w:rFonts w:ascii="Times New Roman" w:hAnsi="Times New Roman" w:cs="Times New Roman"/>
          <w:szCs w:val="20"/>
          <w:lang w:val="cs-CZ"/>
        </w:rPr>
        <w:t xml:space="preserve">počtu vyhotovení </w:t>
      </w:r>
      <w:commentRangeEnd w:id="52"/>
      <w:r w:rsidRPr="006F3D14">
        <w:rPr>
          <w:rStyle w:val="Odkaznakoment"/>
          <w:rFonts w:ascii="Times New Roman" w:hAnsi="Times New Roman" w:cs="Times New Roman"/>
          <w:sz w:val="22"/>
          <w:szCs w:val="20"/>
        </w:rPr>
        <w:commentReference w:id="52"/>
      </w:r>
      <w:r w:rsidRPr="006F3D14">
        <w:rPr>
          <w:rFonts w:ascii="Times New Roman" w:hAnsi="Times New Roman" w:cs="Times New Roman"/>
          <w:szCs w:val="20"/>
          <w:lang w:val="cs-CZ"/>
        </w:rPr>
        <w:t>a formě</w:t>
      </w:r>
      <w:r w:rsidRPr="006F3D14">
        <w:rPr>
          <w:rFonts w:ascii="Times New Roman" w:hAnsi="Times New Roman" w:cs="Times New Roman"/>
          <w:szCs w:val="20"/>
        </w:rPr>
        <w:t>:</w:t>
      </w:r>
    </w:p>
    <w:p w14:paraId="2DA34D72" w14:textId="77777777"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Revize stávajícího bodového pole - 1</w:t>
      </w:r>
      <w:r w:rsidRPr="0018058C">
        <w:rPr>
          <w:rFonts w:ascii="Times New Roman" w:hAnsi="Times New Roman" w:cs="Times New Roman"/>
          <w:szCs w:val="20"/>
          <w:lang w:val="cs-CZ"/>
        </w:rPr>
        <w:t xml:space="preserve">x papírové zpracování (1x objednatel) a CD (DVD). </w:t>
      </w:r>
    </w:p>
    <w:p w14:paraId="6CDEE5A1"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14:paraId="3E1C3BD0"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KoPÚ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14:paraId="5C2F6ACF" w14:textId="77777777"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14:paraId="222175A5"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papírové zpracování (1x objednatel a 1x obec) a CD (DVD) a 2x papírové zpracování k rozeslání účastníkům řízení.</w:t>
      </w:r>
    </w:p>
    <w:p w14:paraId="78AB0ABD"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54C7DFA8"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14:paraId="12DC188F"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14:paraId="20A6E857"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uspořádání pozemků k vystavení - 2x papírové zpracování (1x objednatel, 1x obec k vystavení) a CD (DVD).</w:t>
      </w:r>
    </w:p>
    <w:p w14:paraId="3E2C0289"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396A0CB3"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14:paraId="3475FB15"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písemných příloh k rozhodnutí o výměně nebo přechodu vlastnických práv, určení výše úhrady a lhůty podle § 10 odst. 2 zákona a o zřízení nebo zrušení </w:t>
      </w:r>
      <w:r w:rsidRPr="006F3D14">
        <w:rPr>
          <w:rFonts w:ascii="Times New Roman" w:hAnsi="Times New Roman" w:cs="Times New Roman"/>
          <w:szCs w:val="20"/>
          <w:lang w:val="cs-CZ"/>
        </w:rPr>
        <w:lastRenderedPageBreak/>
        <w:t>věcného břemene - 4x papírové zpracování (1x objednatel, 1x katastrální úřad, 1x k rozeslání účastníkům řízení, 1x obec k veřejnému nahlédnutí) a CD (DVD).</w:t>
      </w:r>
    </w:p>
    <w:p w14:paraId="2D2E161E"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14:paraId="5C134D4C"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v měřítku 1 : 2000 nebo 1 : 5000 (měřítka stanoví objednatel podle potřeby v průběhu zpracování KoPÚ).</w:t>
      </w:r>
    </w:p>
    <w:p w14:paraId="6B8932A0"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14:paraId="0968120C"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14:paraId="78891BD1" w14:textId="77777777"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14:paraId="3EFD0960" w14:textId="2DAE0B9A"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Krajského pozemkového úřadu</w:t>
      </w:r>
      <w:ins w:id="53" w:author="Gášek Jiří Ing." w:date="2017-02-22T08:11:00Z">
        <w:r w:rsidR="005442AD">
          <w:rPr>
            <w:rFonts w:ascii="Times New Roman" w:hAnsi="Times New Roman" w:cs="Times New Roman"/>
            <w:szCs w:val="20"/>
          </w:rPr>
          <w:t xml:space="preserve"> pro Moravskoslezský kraj</w:t>
        </w:r>
      </w:ins>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Pobočky </w:t>
      </w:r>
      <w:ins w:id="54" w:author="Gášek Jiří Ing." w:date="2017-02-22T08:11:00Z">
        <w:r w:rsidR="005442AD">
          <w:rPr>
            <w:rFonts w:ascii="Times New Roman" w:hAnsi="Times New Roman" w:cs="Times New Roman"/>
            <w:szCs w:val="20"/>
            <w:lang w:val="cs-CZ"/>
          </w:rPr>
          <w:t>Bruntál</w:t>
        </w:r>
      </w:ins>
      <w:del w:id="55" w:author="Gášek Jiří Ing." w:date="2017-02-22T08:11:00Z">
        <w:r w:rsidRPr="006F3D14" w:rsidDel="005442AD">
          <w:rPr>
            <w:rFonts w:ascii="Times New Roman" w:hAnsi="Times New Roman" w:cs="Times New Roman"/>
            <w:szCs w:val="20"/>
            <w:lang w:val="cs-CZ"/>
          </w:rPr>
          <w:delText>……</w:delText>
        </w:r>
      </w:del>
      <w:r w:rsidRPr="006F3D14">
        <w:rPr>
          <w:rFonts w:ascii="Times New Roman" w:hAnsi="Times New Roman" w:cs="Times New Roman"/>
          <w:szCs w:val="20"/>
          <w:lang w:val="cs-CZ"/>
        </w:rPr>
        <w:t>, adresa</w:t>
      </w:r>
      <w:ins w:id="56" w:author="Gášek Jiří Ing." w:date="2017-02-22T08:13:00Z">
        <w:r w:rsidR="005442AD">
          <w:rPr>
            <w:rFonts w:ascii="Times New Roman" w:hAnsi="Times New Roman" w:cs="Times New Roman"/>
            <w:szCs w:val="20"/>
            <w:lang w:val="cs-CZ"/>
          </w:rPr>
          <w:t>:</w:t>
        </w:r>
      </w:ins>
      <w:r w:rsidRPr="006F3D14">
        <w:rPr>
          <w:rFonts w:ascii="Times New Roman" w:hAnsi="Times New Roman" w:cs="Times New Roman"/>
          <w:szCs w:val="20"/>
          <w:lang w:val="cs-CZ"/>
        </w:rPr>
        <w:t xml:space="preserve"> </w:t>
      </w:r>
      <w:ins w:id="57" w:author="Gášek Jiří Ing." w:date="2017-02-22T08:12:00Z">
        <w:r w:rsidR="005442AD">
          <w:rPr>
            <w:rFonts w:ascii="Times New Roman" w:hAnsi="Times New Roman" w:cs="Times New Roman"/>
            <w:szCs w:val="20"/>
            <w:lang w:val="cs-CZ"/>
          </w:rPr>
          <w:t>Part</w:t>
        </w:r>
      </w:ins>
      <w:ins w:id="58" w:author="Gášek Jiří Ing." w:date="2017-02-22T08:13:00Z">
        <w:r w:rsidR="005442AD">
          <w:rPr>
            <w:rFonts w:ascii="Times New Roman" w:hAnsi="Times New Roman" w:cs="Times New Roman"/>
            <w:szCs w:val="20"/>
            <w:lang w:val="cs-CZ"/>
          </w:rPr>
          <w:t>y</w:t>
        </w:r>
      </w:ins>
      <w:ins w:id="59" w:author="Gášek Jiří Ing." w:date="2017-02-22T08:12:00Z">
        <w:r w:rsidR="005442AD">
          <w:rPr>
            <w:rFonts w:ascii="Times New Roman" w:hAnsi="Times New Roman" w:cs="Times New Roman"/>
            <w:szCs w:val="20"/>
            <w:lang w:val="cs-CZ"/>
          </w:rPr>
          <w:t>zánská</w:t>
        </w:r>
        <w:r w:rsidR="005442AD">
          <w:rPr>
            <w:lang w:val="en"/>
          </w:rPr>
          <w:t xml:space="preserve"> </w:t>
        </w:r>
        <w:r w:rsidR="005442AD" w:rsidRPr="005442AD">
          <w:rPr>
            <w:rFonts w:ascii="Times New Roman" w:hAnsi="Times New Roman" w:cs="Times New Roman"/>
            <w:lang w:val="en"/>
            <w:rPrChange w:id="60" w:author="Gášek Jiří Ing." w:date="2017-02-22T08:12:00Z">
              <w:rPr>
                <w:lang w:val="en"/>
              </w:rPr>
            </w:rPrChange>
          </w:rPr>
          <w:t>1619/7</w:t>
        </w:r>
      </w:ins>
      <w:ins w:id="61" w:author="Gášek Jiří Ing." w:date="2017-02-22T08:13:00Z">
        <w:r w:rsidR="005442AD">
          <w:rPr>
            <w:rFonts w:ascii="Times New Roman" w:hAnsi="Times New Roman" w:cs="Times New Roman"/>
            <w:szCs w:val="20"/>
            <w:lang w:val="cs-CZ"/>
          </w:rPr>
          <w:t>,</w:t>
        </w:r>
        <w:bookmarkStart w:id="62" w:name="_GoBack"/>
        <w:bookmarkEnd w:id="62"/>
        <w:r w:rsidR="005442AD">
          <w:rPr>
            <w:rFonts w:ascii="Times New Roman" w:hAnsi="Times New Roman" w:cs="Times New Roman"/>
            <w:szCs w:val="20"/>
            <w:lang w:val="cs-CZ"/>
          </w:rPr>
          <w:t xml:space="preserve"> </w:t>
        </w:r>
      </w:ins>
      <w:del w:id="63" w:author="Gášek Jiří Ing." w:date="2017-02-22T08:12:00Z">
        <w:r w:rsidRPr="005442AD" w:rsidDel="005442AD">
          <w:rPr>
            <w:rFonts w:ascii="Times New Roman" w:hAnsi="Times New Roman" w:cs="Times New Roman"/>
            <w:szCs w:val="20"/>
            <w:lang w:val="cs-CZ"/>
            <w:rPrChange w:id="64" w:author="Gášek Jiří Ing." w:date="2017-02-22T08:12:00Z">
              <w:rPr>
                <w:rFonts w:ascii="Times New Roman" w:hAnsi="Times New Roman" w:cs="Times New Roman"/>
                <w:szCs w:val="20"/>
                <w:lang w:val="cs-CZ"/>
              </w:rPr>
            </w:rPrChange>
          </w:rPr>
          <w:delText>……</w:delText>
        </w:r>
      </w:del>
      <w:r w:rsidRPr="005442AD">
        <w:rPr>
          <w:rFonts w:ascii="Times New Roman" w:hAnsi="Times New Roman" w:cs="Times New Roman"/>
          <w:szCs w:val="20"/>
          <w:lang w:val="cs-CZ"/>
          <w:rPrChange w:id="65" w:author="Gášek Jiří Ing." w:date="2017-02-22T08:13:00Z">
            <w:rPr>
              <w:rFonts w:ascii="Times New Roman" w:hAnsi="Times New Roman" w:cs="Times New Roman"/>
              <w:szCs w:val="20"/>
            </w:rPr>
          </w:rPrChange>
        </w:rPr>
        <w:t xml:space="preserve"> </w:t>
      </w:r>
      <w:r w:rsidRPr="006F3D14">
        <w:rPr>
          <w:rFonts w:ascii="Times New Roman" w:hAnsi="Times New Roman" w:cs="Times New Roman"/>
          <w:szCs w:val="20"/>
          <w:lang w:val="cs-CZ"/>
        </w:rPr>
        <w:t>.</w:t>
      </w:r>
      <w:r w:rsidRPr="006F3D14">
        <w:rPr>
          <w:rFonts w:ascii="Times New Roman" w:hAnsi="Times New Roman" w:cs="Times New Roman"/>
          <w:szCs w:val="20"/>
        </w:rPr>
        <w:t xml:space="preserve"> </w:t>
      </w:r>
    </w:p>
    <w:p w14:paraId="0C5D89CF" w14:textId="77777777"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14:paraId="7B7C8D2F" w14:textId="77777777"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14:paraId="74412CBF" w14:textId="77777777"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ve lhůtě podle čl. 5.4. neobdrží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14:paraId="035E9227" w14:textId="77777777"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14:paraId="5E1991E5" w14:textId="77777777"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14:paraId="15FEF315" w14:textId="77777777"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14:paraId="70C02DE4" w14:textId="77777777"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předané podle čl. 5.7.</w:t>
      </w:r>
      <w:r w:rsidRPr="006F3D14">
        <w:rPr>
          <w:rFonts w:ascii="Times New Roman" w:hAnsi="Times New Roman" w:cs="Times New Roman"/>
          <w:szCs w:val="20"/>
          <w:lang w:val="cs-CZ"/>
        </w:rPr>
        <w:t xml:space="preserve"> má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14:paraId="17AD65B0" w14:textId="77777777"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8.3. bude uplatněna v případě, že dílo odevzdané podle čl. 5.7. bude vykazovat opět vady a nedodělky. </w:t>
      </w:r>
    </w:p>
    <w:p w14:paraId="7222CD1A" w14:textId="77777777"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14:paraId="3C23592E" w14:textId="77777777"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14:paraId="33210191" w14:textId="77777777"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14:paraId="1445F8F0"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14:paraId="5B6BB9D2"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14:paraId="4EC494B1" w14:textId="77777777"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lastRenderedPageBreak/>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14:paraId="66891740" w14:textId="77777777"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14:paraId="344DE0FF" w14:textId="77777777"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14:paraId="2ABD5BF2" w14:textId="77777777"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14:paraId="3D7D2D6E" w14:textId="77777777"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14:paraId="064498A0"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14:paraId="109FE66E"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14:paraId="6157B531" w14:textId="77777777"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14:paraId="7CCF1195" w14:textId="77777777"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pozemků dle zapsané DKM“ zabezpečí zhotovitel ve lhůtách stanovených objednatelem, nejpozději však do konce 30. 9. následujícího po roce, v němž došlo k zápisu KoPÚ do katastru nemovitostí.</w:t>
      </w:r>
    </w:p>
    <w:p w14:paraId="2EE279D7"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14:paraId="4168F88F"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14:paraId="42E14778" w14:textId="77777777" w:rsidTr="00E13DC3">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3145C6A"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F2A3FDF" w14:textId="77777777" w:rsidR="00F656CF" w:rsidRPr="006F3D14" w:rsidRDefault="00F656CF" w:rsidP="00E13DC3">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7A75F250" w14:textId="77777777" w:rsidTr="00E13DC3">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77FB15E"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8C436C4" w14:textId="77777777" w:rsidR="00F656CF" w:rsidRPr="006F3D14" w:rsidRDefault="00F656CF" w:rsidP="00E13DC3">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3D13D05D" w14:textId="77777777" w:rsidTr="00E13DC3">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9DDE399" w14:textId="77777777" w:rsidR="00F656CF" w:rsidRPr="006F3D14" w:rsidRDefault="00F656CF" w:rsidP="00E13DC3">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07113DC" w14:textId="77777777" w:rsidR="00F656CF" w:rsidRPr="006F3D14" w:rsidRDefault="00F656CF" w:rsidP="00E13DC3">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4814B310" w14:textId="77777777" w:rsidTr="00E13DC3">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3C2D59ED" w14:textId="77777777" w:rsidR="00F656CF" w:rsidRPr="006F3D14" w:rsidRDefault="00F656CF" w:rsidP="00E13DC3">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32DFA048" w14:textId="77777777" w:rsidR="00F656CF" w:rsidRPr="006F3D14" w:rsidRDefault="00F656CF" w:rsidP="00E13DC3">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0D8279C2" w14:textId="77777777" w:rsidTr="00E13DC3">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D263C89" w14:textId="77777777" w:rsidR="00F656CF" w:rsidRPr="006F3D14" w:rsidRDefault="00F656CF" w:rsidP="00E13DC3">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EED37CD" w14:textId="77777777" w:rsidR="00F656CF" w:rsidRPr="006F3D14" w:rsidRDefault="00F656CF" w:rsidP="00E13DC3">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7442B93D" w14:textId="77777777" w:rsidTr="00E13DC3">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185C97D" w14:textId="77777777" w:rsidR="00F656CF" w:rsidRPr="006F3D14" w:rsidRDefault="00F656CF" w:rsidP="00E13DC3">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48F9B39" w14:textId="77777777" w:rsidR="00F656CF" w:rsidRPr="006F3D14" w:rsidRDefault="00F656CF" w:rsidP="00E13DC3">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3ED1AC7D" w14:textId="77777777" w:rsidTr="00E13DC3">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EC949B4" w14:textId="77777777" w:rsidR="00F656CF" w:rsidRPr="006F3D14" w:rsidRDefault="00F656CF" w:rsidP="00E13DC3">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B1D51A3" w14:textId="77777777" w:rsidR="00F656CF" w:rsidRPr="006F3D14" w:rsidRDefault="00F656CF" w:rsidP="00E13DC3">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14:paraId="0CD2FBD3" w14:textId="77777777" w:rsidR="00CF0F21" w:rsidRPr="006F3D14" w:rsidRDefault="00CF0F21" w:rsidP="00CF0F21">
      <w:pPr>
        <w:pStyle w:val="Odstavec111"/>
        <w:numPr>
          <w:ilvl w:val="0"/>
          <w:numId w:val="0"/>
        </w:numPr>
        <w:ind w:left="1418"/>
        <w:rPr>
          <w:rFonts w:ascii="Times New Roman" w:hAnsi="Times New Roman" w:cs="Times New Roman"/>
          <w:szCs w:val="20"/>
          <w:lang w:val="cs-CZ"/>
        </w:rPr>
      </w:pPr>
    </w:p>
    <w:p w14:paraId="15137AE9" w14:textId="77777777"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 xml:space="preserve">v souladu s odstavcem 6.2. nebo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14:paraId="275F0B65" w14:textId="77777777"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14:paraId="0444F7DD"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14:paraId="64E5886A"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Případné dodatečné služby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14:paraId="54AF2E03"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bm,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14:paraId="5F850B52"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Tisk nutných mapových podkladů je zahrnut do cenové kalkulace.</w:t>
      </w:r>
    </w:p>
    <w:p w14:paraId="0E1027A7" w14:textId="77777777"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Platební a fakturační podmínky</w:t>
      </w:r>
    </w:p>
    <w:p w14:paraId="1CCDE37F" w14:textId="4546C093"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 01312774.</w:t>
      </w:r>
      <w:r w:rsidR="000669FB" w:rsidRPr="006F3D14">
        <w:rPr>
          <w:rFonts w:ascii="Times New Roman" w:hAnsi="Times New Roman" w:cs="Times New Roman"/>
          <w:szCs w:val="20"/>
        </w:rPr>
        <w:t xml:space="preserve"> </w:t>
      </w:r>
      <w:commentRangeStart w:id="66"/>
      <w:r w:rsidR="000669FB" w:rsidRPr="006F3D14">
        <w:rPr>
          <w:rFonts w:ascii="Times New Roman" w:hAnsi="Times New Roman" w:cs="Times New Roman"/>
          <w:szCs w:val="20"/>
        </w:rPr>
        <w:t xml:space="preserve">Faktury budou zasílány na adresu: </w:t>
      </w:r>
      <w:ins w:id="67" w:author="Gášek Jiří Ing." w:date="2017-02-22T07:57:00Z">
        <w:r w:rsidR="009E30BB">
          <w:rPr>
            <w:rFonts w:ascii="Times New Roman" w:hAnsi="Times New Roman" w:cs="Times New Roman"/>
            <w:szCs w:val="20"/>
          </w:rPr>
          <w:t>Státní pozemkový úřad, Krajský pozemkový úřad pro Moravskoslezský kr</w:t>
        </w:r>
        <w:r w:rsidR="00751A14">
          <w:rPr>
            <w:rFonts w:ascii="Times New Roman" w:hAnsi="Times New Roman" w:cs="Times New Roman"/>
            <w:szCs w:val="20"/>
          </w:rPr>
          <w:t xml:space="preserve">aj, Pobočka Bruntál, </w:t>
        </w:r>
      </w:ins>
      <w:ins w:id="68" w:author="Gášek Jiří Ing." w:date="2017-02-22T07:58:00Z">
        <w:r w:rsidR="00751A14" w:rsidRPr="00751A14">
          <w:rPr>
            <w:rFonts w:ascii="Times New Roman" w:hAnsi="Times New Roman" w:cs="Times New Roman"/>
            <w:rPrChange w:id="69" w:author="Gášek Jiří Ing." w:date="2017-02-22T07:58:00Z">
              <w:rPr/>
            </w:rPrChange>
          </w:rPr>
          <w:t>Partyzánská 1619/7, 79201 Bruntál</w:t>
        </w:r>
      </w:ins>
      <w:del w:id="70" w:author="Gášek Jiří Ing." w:date="2017-02-22T07:57:00Z">
        <w:r w:rsidR="000669FB" w:rsidRPr="00E47E6C" w:rsidDel="009E30BB">
          <w:rPr>
            <w:rFonts w:ascii="Times New Roman" w:hAnsi="Times New Roman" w:cs="Times New Roman"/>
            <w:szCs w:val="20"/>
          </w:rPr>
          <w:delText>....................................</w:delText>
        </w:r>
      </w:del>
      <w:ins w:id="71" w:author="Gášek Jiří Ing." w:date="2017-02-22T07:57:00Z">
        <w:r w:rsidR="009E30BB" w:rsidRPr="00E47E6C" w:rsidDel="009E30BB">
          <w:rPr>
            <w:rFonts w:ascii="Times New Roman" w:hAnsi="Times New Roman" w:cs="Times New Roman"/>
            <w:szCs w:val="20"/>
          </w:rPr>
          <w:t xml:space="preserve"> </w:t>
        </w:r>
      </w:ins>
      <w:del w:id="72" w:author="Gášek Jiří Ing." w:date="2017-02-22T07:57:00Z">
        <w:r w:rsidR="000669FB" w:rsidRPr="006F3D14" w:rsidDel="009E30BB">
          <w:rPr>
            <w:rFonts w:ascii="Times New Roman" w:hAnsi="Times New Roman" w:cs="Times New Roman"/>
            <w:szCs w:val="20"/>
          </w:rPr>
          <w:delText>.</w:delText>
        </w:r>
        <w:commentRangeEnd w:id="66"/>
        <w:r w:rsidR="00120D0A" w:rsidRPr="006F3D14" w:rsidDel="009E30BB">
          <w:rPr>
            <w:rStyle w:val="Odkaznakoment"/>
            <w:rFonts w:ascii="Times New Roman" w:hAnsi="Times New Roman" w:cs="Times New Roman"/>
            <w:sz w:val="22"/>
            <w:szCs w:val="20"/>
          </w:rPr>
          <w:commentReference w:id="66"/>
        </w:r>
      </w:del>
    </w:p>
    <w:p w14:paraId="219D50F6"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 xml:space="preserve">o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14:paraId="2B37AE55"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1227B8DD"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18EBC2CA"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14:paraId="279C8452"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14:paraId="3A8CF576"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14:paraId="4CB18822"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14:paraId="51C05924" w14:textId="77777777"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5B289D48" w14:textId="77777777"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14:paraId="4026BFE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299BE3B8"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14:paraId="5C7BE089" w14:textId="77777777"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lastRenderedPageBreak/>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14:paraId="1761C7AE" w14:textId="77777777"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D3624DF"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14:paraId="41313D8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14:paraId="1911441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66D47F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696DEDD9"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den prodlení po uplynutí lhůty dohodnuté podle odstavce 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této </w:t>
      </w:r>
      <w:r w:rsidRPr="006F3D14">
        <w:rPr>
          <w:rFonts w:ascii="Times New Roman" w:hAnsi="Times New Roman" w:cs="Times New Roman"/>
          <w:szCs w:val="20"/>
          <w:lang w:val="cs-CZ"/>
        </w:rPr>
        <w:t xml:space="preserve">smlouvy. </w:t>
      </w:r>
    </w:p>
    <w:p w14:paraId="394A7CFE"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14:paraId="79A9E9F9"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681DD29"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3F0E305B"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w:t>
      </w:r>
      <w:r w:rsidRPr="006F3D14">
        <w:rPr>
          <w:rFonts w:ascii="Times New Roman" w:hAnsi="Times New Roman" w:cs="Times New Roman"/>
          <w:szCs w:val="20"/>
          <w:lang w:val="cs-CZ"/>
        </w:rPr>
        <w:lastRenderedPageBreak/>
        <w:t>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14:paraId="1E61F15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2E739D99"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14:paraId="2471C30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3B53080E"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B68E33D"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1E2996B"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6D2453E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14:paraId="25B3509C"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14:paraId="6B28481C" w14:textId="77777777"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14:paraId="03635967" w14:textId="77777777"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14:paraId="1569886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0CA1C16A"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w:t>
      </w:r>
      <w:r w:rsidRPr="006F3D14">
        <w:rPr>
          <w:rFonts w:ascii="Times New Roman" w:hAnsi="Times New Roman" w:cs="Times New Roman"/>
          <w:szCs w:val="20"/>
        </w:rPr>
        <w:lastRenderedPageBreak/>
        <w:t>smlouvy některá ze smluvních stran z důvodů uvedených v tomto článku, vypořádají se smluvní strany vzájemně podle § 2600 až § 2603 a § 2 991 a násl. NOZ.</w:t>
      </w:r>
    </w:p>
    <w:p w14:paraId="3485C09F"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0A3B67AF"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14:paraId="240568D6"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14:paraId="7E939F6C"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0057EF98"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14:paraId="488F4959"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14:paraId="3BFDBED7"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108F085D"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14:paraId="5A408B7C"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14:paraId="7933FA9F"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229926"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C5A3C84"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14:paraId="2CD07B81"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14:paraId="551EDEE6"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14:paraId="1C5A11FF"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14:paraId="46712174"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w:t>
      </w:r>
      <w:r w:rsidRPr="006F3D14">
        <w:rPr>
          <w:rFonts w:ascii="Times New Roman" w:hAnsi="Times New Roman" w:cs="Times New Roman"/>
          <w:szCs w:val="20"/>
          <w:lang w:val="cs-CZ"/>
        </w:rPr>
        <w:lastRenderedPageBreak/>
        <w:t>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7D1D335B"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6448308E"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07B9339"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5FCBD12A" w14:textId="22B61B53"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V případě porušení jakéhokoliv ustanovení tohoto článku smlouvy vzniká objednateli nárok na zaplacení smluvní pokuty. Výše smluvní pokuty je stanovena na</w:t>
      </w:r>
      <w:ins w:id="73" w:author="Gášek Jiří Ing." w:date="2017-02-22T08:01:00Z">
        <w:r w:rsidR="00E47E6C">
          <w:rPr>
            <w:rFonts w:ascii="Times New Roman" w:hAnsi="Times New Roman" w:cs="Times New Roman"/>
            <w:szCs w:val="20"/>
          </w:rPr>
          <w:t xml:space="preserve"> 200 000</w:t>
        </w:r>
      </w:ins>
      <w:ins w:id="74" w:author="Gášek Jiří Ing." w:date="2017-02-22T08:00:00Z">
        <w:r w:rsidR="00E47E6C">
          <w:rPr>
            <w:rFonts w:ascii="Times New Roman" w:hAnsi="Times New Roman" w:cs="Times New Roman"/>
            <w:szCs w:val="20"/>
          </w:rPr>
          <w:t xml:space="preserve"> </w:t>
        </w:r>
      </w:ins>
      <w:del w:id="75" w:author="Gášek Jiří Ing." w:date="2017-02-22T08:00:00Z">
        <w:r w:rsidRPr="006F3D14" w:rsidDel="00E47E6C">
          <w:rPr>
            <w:rFonts w:ascii="Times New Roman" w:hAnsi="Times New Roman" w:cs="Times New Roman"/>
            <w:szCs w:val="20"/>
          </w:rPr>
          <w:delText xml:space="preserve"> </w:delText>
        </w:r>
        <w:commentRangeStart w:id="76"/>
        <w:r w:rsidRPr="006F3D14" w:rsidDel="00E47E6C">
          <w:rPr>
            <w:rFonts w:ascii="Times New Roman" w:hAnsi="Times New Roman" w:cs="Times New Roman"/>
            <w:szCs w:val="20"/>
          </w:rPr>
          <w:delText>…...</w:delText>
        </w:r>
        <w:commentRangeEnd w:id="76"/>
        <w:r w:rsidRPr="006F3D14" w:rsidDel="00E47E6C">
          <w:rPr>
            <w:rStyle w:val="Odkaznakoment"/>
            <w:rFonts w:ascii="Times New Roman" w:hAnsi="Times New Roman" w:cs="Times New Roman"/>
            <w:sz w:val="22"/>
            <w:szCs w:val="20"/>
          </w:rPr>
          <w:commentReference w:id="76"/>
        </w:r>
        <w:r w:rsidRPr="006F3D14" w:rsidDel="00E47E6C">
          <w:rPr>
            <w:rFonts w:ascii="Times New Roman" w:hAnsi="Times New Roman" w:cs="Times New Roman"/>
            <w:szCs w:val="20"/>
          </w:rPr>
          <w:delText xml:space="preserve"> </w:delText>
        </w:r>
      </w:del>
      <w:r w:rsidRPr="006F3D14">
        <w:rPr>
          <w:rFonts w:ascii="Times New Roman" w:hAnsi="Times New Roman" w:cs="Times New Roman"/>
          <w:szCs w:val="20"/>
        </w:rPr>
        <w:t xml:space="preserve">Kč (slovy </w:t>
      </w:r>
      <w:ins w:id="77" w:author="Gášek Jiří Ing." w:date="2017-02-22T08:01:00Z">
        <w:r w:rsidR="00E47E6C">
          <w:rPr>
            <w:rFonts w:ascii="Times New Roman" w:hAnsi="Times New Roman" w:cs="Times New Roman"/>
            <w:szCs w:val="20"/>
          </w:rPr>
          <w:t>dvěstětisíc</w:t>
        </w:r>
      </w:ins>
      <w:del w:id="78" w:author="Gášek Jiří Ing." w:date="2017-02-22T08:01:00Z">
        <w:r w:rsidRPr="006F3D14" w:rsidDel="00E47E6C">
          <w:rPr>
            <w:rFonts w:ascii="Times New Roman" w:hAnsi="Times New Roman" w:cs="Times New Roman"/>
            <w:szCs w:val="20"/>
          </w:rPr>
          <w:delText>…...</w:delText>
        </w:r>
      </w:del>
      <w:r w:rsidRPr="006F3D14">
        <w:rPr>
          <w:rFonts w:ascii="Times New Roman" w:hAnsi="Times New Roman" w:cs="Times New Roman"/>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292421D5"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14:paraId="6A32BF98"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37ED148B"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1D39E8AC"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519FCF99"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14:paraId="7AEBF48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w:t>
      </w:r>
      <w:r w:rsidRPr="006F3D14">
        <w:rPr>
          <w:rFonts w:ascii="Times New Roman" w:hAnsi="Times New Roman" w:cs="Times New Roman"/>
          <w:szCs w:val="20"/>
          <w:lang w:val="cs-CZ"/>
        </w:rPr>
        <w:lastRenderedPageBreak/>
        <w:t xml:space="preserve">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14:paraId="490FBD1F"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14:paraId="7BD73A61"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14:paraId="0AE79F91"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72E128C2"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42E58553"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14:paraId="7A389BE3"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68C1526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t.j. ...... Kč</w:t>
      </w:r>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5B82BB2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14:paraId="415234BC"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9BDF647"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14:paraId="579DBD6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59793BA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w:t>
      </w:r>
      <w:commentRangeStart w:id="79"/>
      <w:r w:rsidRPr="006F3D14">
        <w:rPr>
          <w:rFonts w:ascii="Times New Roman" w:hAnsi="Times New Roman" w:cs="Times New Roman"/>
          <w:szCs w:val="20"/>
        </w:rPr>
        <w:t xml:space="preserve">bude / nebude </w:t>
      </w:r>
      <w:commentRangeEnd w:id="79"/>
      <w:r w:rsidRPr="006F3D14">
        <w:rPr>
          <w:rStyle w:val="Odkaznakoment"/>
          <w:rFonts w:ascii="Times New Roman" w:hAnsi="Times New Roman" w:cs="Times New Roman"/>
          <w:sz w:val="22"/>
          <w:szCs w:val="20"/>
        </w:rPr>
        <w:commentReference w:id="79"/>
      </w:r>
      <w:r w:rsidRPr="006F3D14">
        <w:rPr>
          <w:rFonts w:ascii="Times New Roman" w:hAnsi="Times New Roman" w:cs="Times New Roman"/>
          <w:szCs w:val="20"/>
        </w:rPr>
        <w:t xml:space="preserve">podílet </w:t>
      </w:r>
      <w:r w:rsidR="00745C7F" w:rsidRPr="006F3D14">
        <w:rPr>
          <w:rFonts w:ascii="Times New Roman" w:hAnsi="Times New Roman" w:cs="Times New Roman"/>
          <w:szCs w:val="20"/>
        </w:rPr>
        <w:t>pod</w:t>
      </w:r>
      <w:r w:rsidR="00242212" w:rsidRPr="006F3D14">
        <w:rPr>
          <w:rFonts w:ascii="Times New Roman" w:hAnsi="Times New Roman" w:cs="Times New Roman"/>
          <w:szCs w:val="20"/>
        </w:rPr>
        <w:t>zhotovitel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 xml:space="preserve">zhotovitele. </w:t>
      </w:r>
      <w:commentRangeStart w:id="80"/>
      <w:r w:rsidRPr="006F3D14">
        <w:rPr>
          <w:rFonts w:ascii="Times New Roman" w:hAnsi="Times New Roman" w:cs="Times New Roman"/>
          <w:szCs w:val="20"/>
        </w:rPr>
        <w:t>Pokud ano</w:t>
      </w:r>
      <w:commentRangeEnd w:id="80"/>
      <w:r w:rsidRPr="006F3D14">
        <w:rPr>
          <w:rStyle w:val="Odkaznakoment"/>
          <w:rFonts w:ascii="Times New Roman" w:hAnsi="Times New Roman" w:cs="Times New Roman"/>
          <w:sz w:val="22"/>
          <w:szCs w:val="20"/>
        </w:rPr>
        <w:commentReference w:id="80"/>
      </w:r>
      <w:r w:rsidRPr="006F3D14">
        <w:rPr>
          <w:rFonts w:ascii="Times New Roman" w:hAnsi="Times New Roman" w:cs="Times New Roman"/>
          <w:szCs w:val="20"/>
        </w:rPr>
        <w:t xml:space="preserve">, pak prostřednictvím </w:t>
      </w:r>
      <w:r w:rsidR="00745C7F" w:rsidRPr="006F3D14">
        <w:rPr>
          <w:rFonts w:ascii="Times New Roman" w:hAnsi="Times New Roman" w:cs="Times New Roman"/>
          <w:szCs w:val="20"/>
        </w:rPr>
        <w:t>pod</w:t>
      </w:r>
      <w:r w:rsidR="00242212" w:rsidRPr="0018058C">
        <w:rPr>
          <w:rFonts w:ascii="Times New Roman" w:hAnsi="Times New Roman" w:cs="Times New Roman"/>
          <w:szCs w:val="20"/>
        </w:rPr>
        <w:t>zhotovitel</w:t>
      </w:r>
      <w:r w:rsidR="00EB3D49" w:rsidRPr="006F3D14">
        <w:rPr>
          <w:rFonts w:ascii="Times New Roman" w:hAnsi="Times New Roman" w:cs="Times New Roman"/>
          <w:szCs w:val="20"/>
        </w:rPr>
        <w:t>e</w:t>
      </w:r>
      <w:r w:rsidR="00745C7F" w:rsidRPr="006F3D14">
        <w:rPr>
          <w:rFonts w:ascii="Times New Roman" w:hAnsi="Times New Roman" w:cs="Times New Roman"/>
          <w:szCs w:val="20"/>
        </w:rPr>
        <w:t xml:space="preserve"> </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1AF1E722"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lastRenderedPageBreak/>
        <w:t xml:space="preserve">Plnění </w:t>
      </w:r>
      <w:r w:rsidR="00C36BE3" w:rsidRPr="006F3D14">
        <w:rPr>
          <w:rFonts w:ascii="Times New Roman" w:eastAsia="Calibri" w:hAnsi="Times New Roman" w:cs="Times New Roman"/>
          <w:szCs w:val="20"/>
          <w:lang w:val="cs-CZ" w:eastAsia="en-US"/>
        </w:rPr>
        <w:t>pod</w:t>
      </w:r>
      <w:r w:rsidRPr="006F3D14">
        <w:rPr>
          <w:rFonts w:ascii="Times New Roman" w:eastAsia="Calibri" w:hAnsi="Times New Roman" w:cs="Times New Roman"/>
          <w:szCs w:val="20"/>
          <w:lang w:val="cs-CZ" w:eastAsia="en-US"/>
        </w:rPr>
        <w:t xml:space="preserve">dodávkou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Zhotovitel je povinen ve všech podzhotovitelských smlouvách zajistit závazek podzhotovitelů poskytnout subjektům provádějícím audit a kontrolu, nezbytné informace týkající se podzhotovitelských činností. V případě porušení tohoto ustanovení není objednatel povinen uhradit práce provedené podzhotovitelem.</w:t>
      </w:r>
    </w:p>
    <w:p w14:paraId="4D3CD40D"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Každá změna podzhotovitele musí být předem s objednatelem projednána a odsouhlasena</w:t>
      </w:r>
    </w:p>
    <w:p w14:paraId="319FC240"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r w:rsidRPr="006F3D14">
        <w:rPr>
          <w:rFonts w:ascii="Times New Roman" w:eastAsia="Calibri" w:hAnsi="Times New Roman" w:cs="Times New Roman"/>
          <w:szCs w:val="20"/>
          <w:lang w:val="cs-CZ" w:eastAsia="en-US"/>
        </w:rPr>
        <w:t>podzhotovitelů</w:t>
      </w:r>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6F3D14">
        <w:rPr>
          <w:rFonts w:ascii="Times New Roman" w:eastAsia="Calibri" w:hAnsi="Times New Roman" w:cs="Times New Roman"/>
          <w:szCs w:val="20"/>
          <w:lang w:val="cs-CZ" w:eastAsia="en-US"/>
        </w:rPr>
        <w:t>podzhotovitel</w:t>
      </w:r>
      <w:r w:rsidRPr="006F3D14">
        <w:rPr>
          <w:rFonts w:ascii="Times New Roman" w:eastAsia="Calibri" w:hAnsi="Times New Roman" w:cs="Times New Roman"/>
          <w:szCs w:val="20"/>
          <w:lang w:val="x-none" w:eastAsia="en-US"/>
        </w:rPr>
        <w:t xml:space="preserve"> či osoba bude splňovat požadovanou část kvalifikace jako podzhotovitel či osoba předchozí, a to ve stejném nebo větším rozsahu. </w:t>
      </w:r>
      <w:r w:rsidRPr="006F3D14">
        <w:rPr>
          <w:rFonts w:ascii="Times New Roman" w:eastAsia="Calibri" w:hAnsi="Times New Roman" w:cs="Times New Roman"/>
          <w:szCs w:val="20"/>
          <w:lang w:val="cs-CZ" w:eastAsia="en-US"/>
        </w:rPr>
        <w:t>Nový podzhotovitel musí splňovat kvalifikaci minimálně v rozsahu, v jakém byla prokázána v zadávacím řízení</w:t>
      </w:r>
    </w:p>
    <w:p w14:paraId="58EBEEAF" w14:textId="77777777"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6E309CD1"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14:paraId="59FCF7A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14:paraId="58B6D4DB" w14:textId="6CBC3EEF"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Smlouva je vyhotovena ve čtyřech </w:t>
      </w:r>
      <w:del w:id="81" w:author="Gášek Jiří Ing." w:date="2017-02-22T08:06:00Z">
        <w:r w:rsidRPr="006F3D14" w:rsidDel="00E24B61">
          <w:rPr>
            <w:rFonts w:ascii="Times New Roman" w:hAnsi="Times New Roman" w:cs="Times New Roman"/>
            <w:szCs w:val="20"/>
            <w:lang w:val="cs-CZ"/>
          </w:rPr>
          <w:delText>(</w:delText>
        </w:r>
        <w:commentRangeStart w:id="82"/>
        <w:r w:rsidRPr="006F3D14" w:rsidDel="00E24B61">
          <w:rPr>
            <w:rFonts w:ascii="Times New Roman" w:hAnsi="Times New Roman" w:cs="Times New Roman"/>
            <w:szCs w:val="20"/>
            <w:lang w:val="cs-CZ"/>
          </w:rPr>
          <w:delText>v případě stavebníka v šesti</w:delText>
        </w:r>
        <w:commentRangeEnd w:id="82"/>
        <w:r w:rsidRPr="006F3D14" w:rsidDel="00E24B61">
          <w:rPr>
            <w:rStyle w:val="Odkaznakoment"/>
            <w:rFonts w:ascii="Times New Roman" w:hAnsi="Times New Roman" w:cs="Times New Roman"/>
            <w:sz w:val="22"/>
            <w:szCs w:val="20"/>
          </w:rPr>
          <w:commentReference w:id="82"/>
        </w:r>
        <w:r w:rsidRPr="006F3D14" w:rsidDel="00E24B61">
          <w:rPr>
            <w:rFonts w:ascii="Times New Roman" w:hAnsi="Times New Roman" w:cs="Times New Roman"/>
            <w:szCs w:val="20"/>
            <w:lang w:val="cs-CZ"/>
          </w:rPr>
          <w:delText>)</w:delText>
        </w:r>
      </w:del>
      <w:r w:rsidRPr="006F3D14">
        <w:rPr>
          <w:rFonts w:ascii="Times New Roman" w:hAnsi="Times New Roman" w:cs="Times New Roman"/>
          <w:szCs w:val="20"/>
          <w:lang w:val="cs-CZ"/>
        </w:rPr>
        <w:t xml:space="preserve"> stejnopisech, ve dvou vyhotoveních pro objednatele a ve dvou vyhotoveních pro zhotovitele a každý z nich má váhu originálu. </w:t>
      </w:r>
    </w:p>
    <w:p w14:paraId="7910BF0E"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14:paraId="127E72B3" w14:textId="77777777"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14:paraId="1803053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14:paraId="46EAB2D7" w14:textId="77777777"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14:paraId="34DBC8FC" w14:textId="77777777"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včetně všech případných dohod, kterými se tato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mlouva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zašle správci registru smluv k uveřejnění prostřednictvím registru smluv </w:t>
      </w:r>
      <w:r w:rsidR="006F51A7" w:rsidRPr="006F3D14">
        <w:rPr>
          <w:rFonts w:ascii="Times New Roman" w:hAnsi="Times New Roman" w:cs="Times New Roman"/>
          <w:szCs w:val="20"/>
          <w:lang w:val="cs-CZ"/>
        </w:rPr>
        <w:t>o</w:t>
      </w:r>
      <w:r w:rsidRPr="006F3D14">
        <w:rPr>
          <w:rFonts w:ascii="Times New Roman" w:hAnsi="Times New Roman" w:cs="Times New Roman"/>
          <w:szCs w:val="20"/>
          <w:lang w:val="x-none"/>
        </w:rPr>
        <w:t>bjednatel</w:t>
      </w:r>
      <w:r w:rsidRPr="006F3D14">
        <w:rPr>
          <w:rFonts w:ascii="Times New Roman" w:hAnsi="Times New Roman" w:cs="Times New Roman"/>
          <w:szCs w:val="20"/>
          <w:lang w:val="cs-CZ"/>
        </w:rPr>
        <w:t>.</w:t>
      </w:r>
    </w:p>
    <w:p w14:paraId="6EBA2E15"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14:paraId="7786C0DB"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07A17AB0" w14:textId="77777777"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58EC5F6B" w14:textId="77777777"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14:paraId="71101161" w14:textId="77777777" w:rsidTr="00DA502E">
        <w:trPr>
          <w:trHeight w:val="1020"/>
        </w:trPr>
        <w:tc>
          <w:tcPr>
            <w:tcW w:w="4531" w:type="dxa"/>
          </w:tcPr>
          <w:p w14:paraId="7F156F86" w14:textId="163567B7" w:rsidR="00354192" w:rsidRPr="006F3D14" w:rsidRDefault="00354192" w:rsidP="00DA502E">
            <w:pPr>
              <w:spacing w:before="240"/>
              <w:rPr>
                <w:rFonts w:ascii="Times New Roman" w:hAnsi="Times New Roman" w:cs="Times New Roman"/>
                <w:szCs w:val="20"/>
                <w:lang w:val="cs-CZ"/>
              </w:rPr>
            </w:pPr>
            <w:r w:rsidRPr="0018058C">
              <w:rPr>
                <w:rFonts w:ascii="Times New Roman" w:hAnsi="Times New Roman" w:cs="Times New Roman"/>
                <w:szCs w:val="20"/>
                <w:lang w:val="cs-CZ"/>
              </w:rPr>
              <w:t xml:space="preserve">V </w:t>
            </w:r>
            <w:ins w:id="83" w:author="Gášek Jiří Ing." w:date="2017-02-22T08:07:00Z">
              <w:r w:rsidR="00E13DC3">
                <w:rPr>
                  <w:rFonts w:ascii="Times New Roman" w:hAnsi="Times New Roman" w:cs="Times New Roman"/>
                  <w:szCs w:val="20"/>
                  <w:lang w:val="cs-CZ"/>
                </w:rPr>
                <w:t>Ostravě</w:t>
              </w:r>
            </w:ins>
            <w:del w:id="84" w:author="Gášek Jiří Ing." w:date="2017-02-22T08:07:00Z">
              <w:r w:rsidRPr="0018058C" w:rsidDel="00E13DC3">
                <w:rPr>
                  <w:rFonts w:ascii="Times New Roman" w:hAnsi="Times New Roman" w:cs="Times New Roman"/>
                  <w:szCs w:val="20"/>
                  <w:lang w:val="cs-CZ"/>
                </w:rPr>
                <w:delText>…………………</w:delText>
              </w:r>
            </w:del>
            <w:r w:rsidRPr="0018058C">
              <w:rPr>
                <w:rFonts w:ascii="Times New Roman" w:hAnsi="Times New Roman" w:cs="Times New Roman"/>
                <w:szCs w:val="20"/>
                <w:lang w:val="cs-CZ"/>
              </w:rPr>
              <w:t xml:space="preserve"> dne ………………..</w:t>
            </w:r>
          </w:p>
          <w:p w14:paraId="746457D8" w14:textId="77777777" w:rsidR="00354192" w:rsidRPr="006F3D14" w:rsidRDefault="00354192" w:rsidP="00DA502E">
            <w:pPr>
              <w:spacing w:before="240"/>
              <w:rPr>
                <w:rFonts w:ascii="Times New Roman" w:hAnsi="Times New Roman" w:cs="Times New Roman"/>
                <w:szCs w:val="20"/>
                <w:lang w:val="cs-CZ"/>
              </w:rPr>
            </w:pPr>
          </w:p>
        </w:tc>
        <w:tc>
          <w:tcPr>
            <w:tcW w:w="4531" w:type="dxa"/>
          </w:tcPr>
          <w:p w14:paraId="488AF686" w14:textId="77777777" w:rsidR="00354192" w:rsidRPr="006F3D14" w:rsidRDefault="00354192"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
          <w:p w14:paraId="162052AA" w14:textId="77777777" w:rsidR="00354192" w:rsidRPr="006F3D14" w:rsidRDefault="00354192" w:rsidP="00DA502E">
            <w:pPr>
              <w:spacing w:before="240"/>
              <w:rPr>
                <w:rFonts w:ascii="Times New Roman" w:hAnsi="Times New Roman" w:cs="Times New Roman"/>
                <w:szCs w:val="20"/>
                <w:lang w:val="cs-CZ"/>
              </w:rPr>
            </w:pPr>
          </w:p>
        </w:tc>
      </w:tr>
      <w:tr w:rsidR="00354192" w:rsidRPr="006F3D14" w14:paraId="1A242669" w14:textId="77777777" w:rsidTr="00DA502E">
        <w:tc>
          <w:tcPr>
            <w:tcW w:w="4531" w:type="dxa"/>
          </w:tcPr>
          <w:p w14:paraId="1077BD56"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14:paraId="5CA752E6"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354192" w:rsidRPr="006F3D14" w14:paraId="6B45E8C1" w14:textId="77777777" w:rsidTr="00DA502E">
        <w:trPr>
          <w:trHeight w:val="1299"/>
        </w:trPr>
        <w:tc>
          <w:tcPr>
            <w:tcW w:w="4531" w:type="dxa"/>
          </w:tcPr>
          <w:p w14:paraId="77E25059" w14:textId="77777777" w:rsidR="00354192" w:rsidRPr="006F3D14" w:rsidRDefault="00354192" w:rsidP="00DA502E">
            <w:pPr>
              <w:rPr>
                <w:rFonts w:ascii="Times New Roman" w:hAnsi="Times New Roman" w:cs="Times New Roman"/>
                <w:szCs w:val="20"/>
                <w:lang w:val="cs-CZ"/>
              </w:rPr>
            </w:pPr>
          </w:p>
          <w:p w14:paraId="40316E1A" w14:textId="77777777" w:rsidR="00354192" w:rsidRPr="006F3D14" w:rsidRDefault="00354192" w:rsidP="00DA502E">
            <w:pPr>
              <w:rPr>
                <w:rFonts w:ascii="Times New Roman" w:hAnsi="Times New Roman" w:cs="Times New Roman"/>
                <w:szCs w:val="20"/>
                <w:lang w:val="cs-CZ"/>
              </w:rPr>
            </w:pPr>
          </w:p>
        </w:tc>
        <w:tc>
          <w:tcPr>
            <w:tcW w:w="4531" w:type="dxa"/>
          </w:tcPr>
          <w:p w14:paraId="4359BA61" w14:textId="77777777" w:rsidR="00354192" w:rsidRPr="006F3D14" w:rsidRDefault="00354192" w:rsidP="00DA502E">
            <w:pPr>
              <w:rPr>
                <w:rFonts w:ascii="Times New Roman" w:hAnsi="Times New Roman" w:cs="Times New Roman"/>
                <w:szCs w:val="20"/>
                <w:lang w:val="cs-CZ"/>
              </w:rPr>
            </w:pPr>
          </w:p>
          <w:p w14:paraId="644FFA65" w14:textId="77777777" w:rsidR="00354192" w:rsidRPr="006F3D14" w:rsidRDefault="00354192" w:rsidP="00DA502E">
            <w:pPr>
              <w:rPr>
                <w:rFonts w:ascii="Times New Roman" w:hAnsi="Times New Roman" w:cs="Times New Roman"/>
                <w:szCs w:val="20"/>
                <w:lang w:val="cs-CZ"/>
              </w:rPr>
            </w:pPr>
          </w:p>
        </w:tc>
      </w:tr>
      <w:tr w:rsidR="00354192" w:rsidRPr="006F3D14" w14:paraId="11433BA2" w14:textId="77777777" w:rsidTr="00DA502E">
        <w:tc>
          <w:tcPr>
            <w:tcW w:w="4531" w:type="dxa"/>
          </w:tcPr>
          <w:p w14:paraId="73FF1BD0" w14:textId="77777777" w:rsidR="00354192" w:rsidRPr="006F3D14" w:rsidRDefault="00354192" w:rsidP="00DA502E">
            <w:pPr>
              <w:pBdr>
                <w:bottom w:val="single" w:sz="6" w:space="1" w:color="auto"/>
              </w:pBdr>
              <w:ind w:right="459"/>
              <w:rPr>
                <w:rFonts w:ascii="Times New Roman" w:hAnsi="Times New Roman" w:cs="Times New Roman"/>
                <w:szCs w:val="20"/>
                <w:lang w:val="cs-CZ"/>
              </w:rPr>
            </w:pPr>
          </w:p>
          <w:p w14:paraId="1CDAE364" w14:textId="77777777" w:rsidR="00354192" w:rsidRPr="006F3D14" w:rsidRDefault="00354192" w:rsidP="00DA502E">
            <w:pPr>
              <w:rPr>
                <w:rFonts w:ascii="Times New Roman" w:hAnsi="Times New Roman" w:cs="Times New Roman"/>
                <w:szCs w:val="20"/>
                <w:lang w:val="cs-CZ"/>
              </w:rPr>
            </w:pPr>
          </w:p>
          <w:p w14:paraId="14522B4D" w14:textId="7411549B" w:rsidR="00354192" w:rsidRPr="006F3D14" w:rsidRDefault="00E13DC3" w:rsidP="00DA502E">
            <w:pPr>
              <w:rPr>
                <w:rFonts w:ascii="Times New Roman" w:hAnsi="Times New Roman" w:cs="Times New Roman"/>
                <w:szCs w:val="20"/>
              </w:rPr>
            </w:pPr>
            <w:ins w:id="85" w:author="Gášek Jiří Ing." w:date="2017-02-22T08:07:00Z">
              <w:r>
                <w:rPr>
                  <w:rFonts w:ascii="Times New Roman" w:hAnsi="Times New Roman" w:cs="Times New Roman"/>
                  <w:szCs w:val="20"/>
                </w:rPr>
                <w:t>Ing. Bohumil Dolanský</w:t>
              </w:r>
            </w:ins>
            <w:del w:id="86" w:author="Gášek Jiří Ing." w:date="2017-02-22T08:07:00Z">
              <w:r w:rsidR="00354192" w:rsidRPr="006F3D14" w:rsidDel="00E13DC3">
                <w:rPr>
                  <w:rFonts w:ascii="Times New Roman" w:hAnsi="Times New Roman" w:cs="Times New Roman"/>
                  <w:szCs w:val="20"/>
                </w:rPr>
                <w:delText>Jméno, příjmení</w:delText>
              </w:r>
            </w:del>
          </w:p>
          <w:p w14:paraId="4D56D9E4" w14:textId="77777777" w:rsidR="00E13DC3" w:rsidRDefault="00E13DC3" w:rsidP="00DA502E">
            <w:pPr>
              <w:rPr>
                <w:ins w:id="87" w:author="Gášek Jiří Ing." w:date="2017-02-22T08:07:00Z"/>
                <w:rFonts w:ascii="Times New Roman" w:hAnsi="Times New Roman" w:cs="Times New Roman"/>
                <w:szCs w:val="20"/>
              </w:rPr>
            </w:pPr>
            <w:ins w:id="88" w:author="Gášek Jiří Ing." w:date="2017-02-22T08:07:00Z">
              <w:r>
                <w:rPr>
                  <w:rFonts w:ascii="Times New Roman" w:hAnsi="Times New Roman" w:cs="Times New Roman"/>
                  <w:szCs w:val="20"/>
                </w:rPr>
                <w:t xml:space="preserve">Zástupce ředitele KPÚ pro </w:t>
              </w:r>
            </w:ins>
          </w:p>
          <w:p w14:paraId="2F53F6C0" w14:textId="1883AC86" w:rsidR="00354192" w:rsidRPr="0018058C" w:rsidRDefault="00E13DC3" w:rsidP="00DA502E">
            <w:pPr>
              <w:rPr>
                <w:rFonts w:ascii="Times New Roman" w:hAnsi="Times New Roman" w:cs="Times New Roman"/>
                <w:szCs w:val="20"/>
                <w:lang w:val="cs-CZ"/>
              </w:rPr>
            </w:pPr>
            <w:ins w:id="89" w:author="Gášek Jiří Ing." w:date="2017-02-22T08:08:00Z">
              <w:r>
                <w:rPr>
                  <w:rFonts w:ascii="Times New Roman" w:hAnsi="Times New Roman" w:cs="Times New Roman"/>
                  <w:szCs w:val="20"/>
                </w:rPr>
                <w:t>Moravskoslezský kraj</w:t>
              </w:r>
            </w:ins>
            <w:del w:id="90" w:author="Gášek Jiří Ing." w:date="2017-02-22T08:07:00Z">
              <w:r w:rsidR="00354192" w:rsidRPr="006F3D14" w:rsidDel="00E13DC3">
                <w:rPr>
                  <w:rFonts w:ascii="Times New Roman" w:hAnsi="Times New Roman" w:cs="Times New Roman"/>
                  <w:szCs w:val="20"/>
                </w:rPr>
                <w:delText>funkce</w:delText>
              </w:r>
            </w:del>
          </w:p>
        </w:tc>
        <w:tc>
          <w:tcPr>
            <w:tcW w:w="4531" w:type="dxa"/>
          </w:tcPr>
          <w:p w14:paraId="432DEC0E" w14:textId="77777777" w:rsidR="00354192" w:rsidRPr="006F3D14" w:rsidRDefault="00354192" w:rsidP="00DA502E">
            <w:pPr>
              <w:pBdr>
                <w:bottom w:val="single" w:sz="6" w:space="1" w:color="auto"/>
              </w:pBdr>
              <w:ind w:right="454"/>
              <w:rPr>
                <w:rFonts w:ascii="Times New Roman" w:hAnsi="Times New Roman" w:cs="Times New Roman"/>
                <w:szCs w:val="20"/>
                <w:lang w:val="cs-CZ"/>
              </w:rPr>
            </w:pPr>
          </w:p>
          <w:p w14:paraId="53C5B9CA" w14:textId="77777777" w:rsidR="00354192" w:rsidRPr="006F3D14" w:rsidRDefault="00354192" w:rsidP="00DA502E">
            <w:pPr>
              <w:rPr>
                <w:rFonts w:ascii="Times New Roman" w:hAnsi="Times New Roman" w:cs="Times New Roman"/>
                <w:szCs w:val="20"/>
                <w:lang w:val="cs-CZ"/>
              </w:rPr>
            </w:pPr>
          </w:p>
          <w:p w14:paraId="63755904" w14:textId="77777777" w:rsidR="00354192" w:rsidRPr="006F3D14" w:rsidRDefault="00354192" w:rsidP="00DA502E">
            <w:pPr>
              <w:rPr>
                <w:rFonts w:ascii="Times New Roman" w:hAnsi="Times New Roman" w:cs="Times New Roman"/>
                <w:szCs w:val="20"/>
              </w:rPr>
            </w:pPr>
            <w:r w:rsidRPr="006F3D14">
              <w:rPr>
                <w:rFonts w:ascii="Times New Roman" w:hAnsi="Times New Roman" w:cs="Times New Roman"/>
                <w:szCs w:val="20"/>
              </w:rPr>
              <w:t>Jméno, příjmení</w:t>
            </w:r>
          </w:p>
          <w:p w14:paraId="27E4D81B" w14:textId="77777777" w:rsidR="00354192" w:rsidRPr="006F3D14" w:rsidRDefault="00354192" w:rsidP="00DA502E">
            <w:pPr>
              <w:rPr>
                <w:rFonts w:ascii="Times New Roman" w:hAnsi="Times New Roman" w:cs="Times New Roman"/>
                <w:szCs w:val="20"/>
                <w:lang w:val="cs-CZ"/>
              </w:rPr>
            </w:pPr>
          </w:p>
        </w:tc>
      </w:tr>
      <w:tr w:rsidR="00FD1B71" w:rsidRPr="006F3D14" w14:paraId="6C2383C9" w14:textId="77777777" w:rsidTr="00DA502E">
        <w:tc>
          <w:tcPr>
            <w:tcW w:w="9062" w:type="dxa"/>
            <w:gridSpan w:val="2"/>
          </w:tcPr>
          <w:p w14:paraId="01F4CEAD" w14:textId="77777777" w:rsidR="00E13DC3" w:rsidRDefault="00E13DC3" w:rsidP="00FD1B71">
            <w:pPr>
              <w:spacing w:before="240"/>
              <w:rPr>
                <w:ins w:id="91" w:author="Gášek Jiří Ing." w:date="2017-02-22T08:08:00Z"/>
                <w:rFonts w:ascii="Times New Roman" w:hAnsi="Times New Roman" w:cs="Times New Roman"/>
                <w:szCs w:val="20"/>
                <w:lang w:val="cs-CZ"/>
              </w:rPr>
            </w:pPr>
          </w:p>
          <w:p w14:paraId="5B5375B0" w14:textId="1EB43227" w:rsidR="00FD1B71" w:rsidRPr="006F3D14" w:rsidRDefault="00354192" w:rsidP="00FD1B71">
            <w:pPr>
              <w:spacing w:before="240"/>
              <w:rPr>
                <w:rFonts w:ascii="Times New Roman" w:hAnsi="Times New Roman" w:cs="Times New Roman"/>
                <w:szCs w:val="20"/>
                <w:lang w:val="cs-CZ"/>
              </w:rPr>
            </w:pPr>
            <w:r w:rsidRPr="006F3D14">
              <w:rPr>
                <w:rFonts w:ascii="Times New Roman" w:hAnsi="Times New Roman" w:cs="Times New Roman"/>
                <w:szCs w:val="20"/>
                <w:lang w:val="cs-CZ"/>
              </w:rPr>
              <w:t xml:space="preserve">Příloha: </w:t>
            </w:r>
            <w:r w:rsidR="00FD1B71" w:rsidRPr="006F3D14">
              <w:rPr>
                <w:rFonts w:ascii="Times New Roman" w:hAnsi="Times New Roman" w:cs="Times New Roman"/>
                <w:szCs w:val="20"/>
                <w:lang w:val="cs-CZ"/>
              </w:rPr>
              <w:t xml:space="preserve"> Položkový výkaz činností</w:t>
            </w:r>
          </w:p>
          <w:p w14:paraId="2BD6D7DA" w14:textId="77777777" w:rsidR="00DA502E" w:rsidRPr="006F3D14" w:rsidRDefault="00DA502E" w:rsidP="00FD1B71">
            <w:pPr>
              <w:spacing w:before="240"/>
              <w:rPr>
                <w:rFonts w:ascii="Times New Roman" w:hAnsi="Times New Roman" w:cs="Times New Roman"/>
                <w:szCs w:val="20"/>
                <w:lang w:val="cs-CZ"/>
              </w:rPr>
            </w:pPr>
          </w:p>
        </w:tc>
      </w:tr>
    </w:tbl>
    <w:p w14:paraId="29839BB3" w14:textId="77777777"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Strolená Irena Ing." w:date="2016-10-24T09:21:00Z" w:initials="SII">
    <w:p w14:paraId="642B9B22" w14:textId="77777777" w:rsidR="00E13DC3" w:rsidRDefault="00E13DC3">
      <w:pPr>
        <w:pStyle w:val="Textkomente"/>
      </w:pPr>
      <w:r>
        <w:rPr>
          <w:rStyle w:val="Odkaznakoment"/>
        </w:rPr>
        <w:annotationRef/>
      </w:r>
      <w:r w:rsidRPr="006A2168">
        <w:t>V případě přistoupení ŘSD a pod, doplnit dalšího objednatele.</w:t>
      </w:r>
    </w:p>
  </w:comment>
  <w:comment w:id="7" w:author="Strolená Irena Ing." w:date="2016-09-30T08:02:00Z" w:initials="SII">
    <w:p w14:paraId="77EB5EB6" w14:textId="77777777" w:rsidR="00E13DC3" w:rsidRDefault="00E13DC3" w:rsidP="00354192">
      <w:pPr>
        <w:pStyle w:val="Textkomente"/>
      </w:pPr>
      <w:r>
        <w:rPr>
          <w:rStyle w:val="Odkaznakoment"/>
        </w:rPr>
        <w:annotationRef/>
      </w:r>
      <w:r>
        <w:t xml:space="preserve"> Vyplnit podle potřeby</w:t>
      </w:r>
    </w:p>
  </w:comment>
  <w:comment w:id="12" w:author="Strolená Irena Ing." w:date="2016-09-30T08:02:00Z" w:initials="SII">
    <w:p w14:paraId="1B9D5385" w14:textId="77777777" w:rsidR="00E13DC3" w:rsidRDefault="00E13DC3" w:rsidP="00354192">
      <w:pPr>
        <w:pStyle w:val="Textkomente"/>
      </w:pPr>
      <w:r>
        <w:rPr>
          <w:rStyle w:val="Odkaznakoment"/>
        </w:rPr>
        <w:annotationRef/>
      </w:r>
      <w:r>
        <w:t>Vyplnit podle potřeby.</w:t>
      </w:r>
    </w:p>
  </w:comment>
  <w:comment w:id="23" w:author="Vokřálová Jana Ing." w:date="2016-10-24T09:23:00Z" w:initials="VJI">
    <w:p w14:paraId="7D99E244" w14:textId="77777777" w:rsidR="00E13DC3" w:rsidRDefault="00E13DC3">
      <w:pPr>
        <w:pStyle w:val="Textkomente"/>
      </w:pPr>
      <w:r>
        <w:rPr>
          <w:rStyle w:val="Odkaznakoment"/>
        </w:rPr>
        <w:annotationRef/>
      </w:r>
      <w:r w:rsidRPr="006A2168">
        <w:t>Volitelné podle výše předpokladané hodnoty  (podlimit,nadlimit/VZMR)</w:t>
      </w:r>
    </w:p>
  </w:comment>
  <w:comment w:id="28" w:author="Strolená Irena Ing." w:date="2016-09-30T08:02:00Z" w:initials="SII">
    <w:p w14:paraId="138A3973" w14:textId="77777777" w:rsidR="00E13DC3" w:rsidRDefault="00E13DC3" w:rsidP="00354192">
      <w:pPr>
        <w:pStyle w:val="Textkomente"/>
      </w:pPr>
      <w:r>
        <w:rPr>
          <w:rStyle w:val="Odkaznakoment"/>
        </w:rPr>
        <w:annotationRef/>
      </w:r>
      <w:r>
        <w:t>Zde uvést přesný název veřejné zakázky.</w:t>
      </w:r>
    </w:p>
  </w:comment>
  <w:comment w:id="32" w:author="Strolená Irena Ing." w:date="2016-09-30T08:02:00Z" w:initials="SII">
    <w:p w14:paraId="38CAB63D" w14:textId="77777777" w:rsidR="00E13DC3" w:rsidRDefault="00E13DC3" w:rsidP="00354192">
      <w:pPr>
        <w:pStyle w:val="Textkomente"/>
      </w:pPr>
      <w:r>
        <w:rPr>
          <w:rStyle w:val="Odkaznakoment"/>
        </w:rPr>
        <w:annotationRef/>
      </w:r>
      <w:r>
        <w:t>Vyplnit podle potřeby.</w:t>
      </w:r>
    </w:p>
  </w:comment>
  <w:comment w:id="33" w:author="Strolená Irena Ing." w:date="2016-10-24T09:22:00Z" w:initials="SII">
    <w:p w14:paraId="53BE043F" w14:textId="77777777" w:rsidR="00E13DC3" w:rsidRDefault="00E13DC3" w:rsidP="00354192">
      <w:pPr>
        <w:pStyle w:val="Textkomente"/>
      </w:pPr>
      <w:r>
        <w:rPr>
          <w:rStyle w:val="Odkaznakoment"/>
        </w:rPr>
        <w:annotationRef/>
      </w:r>
      <w:r w:rsidRPr="00E364C3">
        <w:t xml:space="preserve">Všechny předpisy </w:t>
      </w:r>
      <w:r w:rsidRPr="006A2168">
        <w:t>budou uvedeny objednatelem v aktuálním</w:t>
      </w:r>
      <w:r w:rsidRPr="00E364C3">
        <w:t xml:space="preserve"> znění</w:t>
      </w:r>
      <w:r>
        <w:t>.</w:t>
      </w:r>
    </w:p>
  </w:comment>
  <w:comment w:id="36" w:author="Strolená Irena Ing." w:date="2016-11-21T12:50:00Z" w:initials="SII">
    <w:p w14:paraId="47936989" w14:textId="77777777" w:rsidR="00E13DC3" w:rsidRPr="006A2168" w:rsidRDefault="00E13DC3" w:rsidP="00A963E6">
      <w:pPr>
        <w:pStyle w:val="Textkomente"/>
      </w:pPr>
      <w:r>
        <w:rPr>
          <w:rStyle w:val="Odkaznakoment"/>
        </w:rPr>
        <w:annotationRef/>
      </w:r>
      <w:r w:rsidRPr="006A2168">
        <w:t>Volitelná položka. Pokud v rámci KoPÚ nebude potřeba provádět, je možné položku neuvádět - odstranit v příloze.</w:t>
      </w:r>
    </w:p>
    <w:p w14:paraId="7D447752" w14:textId="77777777" w:rsidR="00E13DC3" w:rsidRDefault="00E13DC3" w:rsidP="00A963E6">
      <w:pPr>
        <w:pStyle w:val="Textkomente"/>
      </w:pPr>
      <w:r w:rsidRPr="006A2168">
        <w:t xml:space="preserve"> V případě KoPÚ se jedná zpravidla o celé k.ú., v případě JPÚ se jedná o části k.ú., které jsou nezbytné pro provedení kontroly. Rozsah bude stanoven v zadávací dokumentaci.</w:t>
      </w:r>
    </w:p>
  </w:comment>
  <w:comment w:id="37" w:author="Strolená Irena Ing." w:date="2016-10-24T09:22:00Z" w:initials="SII">
    <w:p w14:paraId="46A27ABA" w14:textId="77777777" w:rsidR="00E13DC3" w:rsidRDefault="00E13DC3">
      <w:pPr>
        <w:pStyle w:val="Textkomente"/>
      </w:pPr>
      <w:r>
        <w:rPr>
          <w:rStyle w:val="Odkaznakoment"/>
        </w:rPr>
        <w:annotationRef/>
      </w:r>
      <w:r w:rsidRPr="006A2168">
        <w:t>Volitelná položka, text upravit podle potřeby. V případě použití této položky je třeba opatřit vyjádření KPÚ (z důvodu účelného vynakládání finančních prostředků).</w:t>
      </w:r>
    </w:p>
    <w:p w14:paraId="624B07D0" w14:textId="77777777" w:rsidR="00E13DC3" w:rsidRDefault="00E13DC3">
      <w:pPr>
        <w:pStyle w:val="Textkomente"/>
      </w:pPr>
    </w:p>
  </w:comment>
  <w:comment w:id="39" w:author="Strolená Irena Ing." w:date="2016-10-24T09:22:00Z" w:initials="SII">
    <w:p w14:paraId="73779305" w14:textId="77777777" w:rsidR="00E13DC3" w:rsidRDefault="00E13DC3">
      <w:pPr>
        <w:pStyle w:val="Textkomente"/>
      </w:pPr>
      <w:r w:rsidRPr="005A673D">
        <w:rPr>
          <w:rStyle w:val="Odkaznakoment"/>
          <w:highlight w:val="green"/>
        </w:rPr>
        <w:annotationRef/>
      </w:r>
      <w:r w:rsidRPr="006A2168">
        <w:t>Nebo do 1 měsíce - volitelná položka</w:t>
      </w:r>
    </w:p>
  </w:comment>
  <w:comment w:id="43" w:author="Strolená Irena Ing." w:date="2016-10-18T10:01:00Z" w:initials="SII">
    <w:p w14:paraId="4D502C90" w14:textId="77777777" w:rsidR="00E13DC3" w:rsidRDefault="00E13DC3" w:rsidP="00354192">
      <w:pPr>
        <w:pStyle w:val="Textkomente"/>
      </w:pPr>
      <w:r>
        <w:rPr>
          <w:rStyle w:val="Odkaznakoment"/>
        </w:rPr>
        <w:annotationRef/>
      </w:r>
      <w:r w:rsidRPr="00700EE3">
        <w:t xml:space="preserve"> </w:t>
      </w:r>
      <w:r w:rsidRPr="003244C5">
        <w:t>Volitelná položka. Pokud v rámci KoPÚ nedojde ke změně katatastrální hranice,</w:t>
      </w:r>
      <w:r>
        <w:t xml:space="preserve"> je možné položku neuvádět </w:t>
      </w:r>
    </w:p>
  </w:comment>
  <w:comment w:id="45" w:author="Strolená Irena Ing." w:date="2016-11-21T12:52:00Z" w:initials="SII">
    <w:p w14:paraId="17CA72FF" w14:textId="77777777" w:rsidR="00E13DC3" w:rsidRDefault="00E13DC3" w:rsidP="00354192">
      <w:pPr>
        <w:pStyle w:val="Textkomente"/>
      </w:pPr>
      <w:r>
        <w:rPr>
          <w:rStyle w:val="Odkaznakoment"/>
        </w:rPr>
        <w:annotationRef/>
      </w:r>
      <w:r>
        <w:t>Volitelná položka, bližší specifikace bude uvedená v zadávací dokumentaci.</w:t>
      </w:r>
      <w:r w:rsidRPr="00CC7548">
        <w:t xml:space="preserve"> </w:t>
      </w:r>
      <w:r>
        <w:t>Pokud v rámci</w:t>
      </w:r>
      <w:r w:rsidRPr="00634F2E">
        <w:t xml:space="preserve"> KoPÚ </w:t>
      </w:r>
      <w:r>
        <w:t>nebude studie zpracována</w:t>
      </w:r>
      <w:r w:rsidRPr="00634F2E">
        <w:t>, je možné položku neuvádět</w:t>
      </w:r>
      <w:r>
        <w:t xml:space="preserve"> - odstranit</w:t>
      </w:r>
      <w:r w:rsidRPr="00634F2E">
        <w:t xml:space="preserve"> v příloze.</w:t>
      </w:r>
    </w:p>
  </w:comment>
  <w:comment w:id="46" w:author="Strolená Irena Ing." w:date="2016-10-24T09:22:00Z" w:initials="SII">
    <w:p w14:paraId="4CAA5C94" w14:textId="77777777" w:rsidR="00E13DC3" w:rsidRDefault="00E13DC3">
      <w:pPr>
        <w:pStyle w:val="Textkomente"/>
      </w:pPr>
      <w:r>
        <w:rPr>
          <w:rStyle w:val="Odkaznakoment"/>
        </w:rPr>
        <w:annotationRef/>
      </w:r>
      <w:r w:rsidRPr="006A2168">
        <w:t>Volitelná položka.</w:t>
      </w:r>
    </w:p>
  </w:comment>
  <w:comment w:id="47" w:author="Strolená Irena Ing." w:date="2016-10-24T09:22:00Z" w:initials="SII">
    <w:p w14:paraId="3EAE7F98" w14:textId="77777777" w:rsidR="00E13DC3" w:rsidRDefault="00E13DC3">
      <w:pPr>
        <w:pStyle w:val="Textkomente"/>
      </w:pPr>
      <w:r w:rsidRPr="003244C5">
        <w:rPr>
          <w:rStyle w:val="Odkaznakoment"/>
          <w:highlight w:val="magenta"/>
        </w:rPr>
        <w:annotationRef/>
      </w:r>
      <w:r w:rsidRPr="006A2168">
        <w:t>Volitelná položka.</w:t>
      </w:r>
    </w:p>
  </w:comment>
  <w:comment w:id="50" w:author="Strolená Irena Ing." w:date="2016-10-24T09:22:00Z" w:initials="SII">
    <w:p w14:paraId="4761BE4A" w14:textId="77777777" w:rsidR="00E13DC3" w:rsidRDefault="00E13DC3">
      <w:pPr>
        <w:pStyle w:val="Textkomente"/>
      </w:pPr>
      <w:r>
        <w:rPr>
          <w:rStyle w:val="Odkaznakoment"/>
        </w:rPr>
        <w:annotationRef/>
      </w:r>
      <w:r w:rsidRPr="006A2168">
        <w:t>Volitelná položka, lze popř. doplnit. Objednatelem bude stanoveno, kdo provede ocenění podle § 8 odst. 3 zákona.</w:t>
      </w:r>
    </w:p>
  </w:comment>
  <w:comment w:id="51" w:author="Strolená Irena Ing." w:date="2016-10-24T09:23:00Z" w:initials="SII">
    <w:p w14:paraId="0BCDEF15" w14:textId="77777777" w:rsidR="00E13DC3" w:rsidRDefault="00E13DC3">
      <w:pPr>
        <w:pStyle w:val="Textkomente"/>
      </w:pPr>
      <w:r>
        <w:rPr>
          <w:rStyle w:val="Odkaznakoment"/>
        </w:rPr>
        <w:annotationRef/>
      </w:r>
      <w:r w:rsidRPr="006A2168">
        <w:t>Stanovení termínu je volitelné, text lze upravit.</w:t>
      </w:r>
    </w:p>
  </w:comment>
  <w:comment w:id="52" w:author="Strolená Irena Ing." w:date="2016-09-30T08:02:00Z" w:initials="SII">
    <w:p w14:paraId="7659B611" w14:textId="77777777" w:rsidR="00E13DC3" w:rsidRDefault="00E13DC3" w:rsidP="00354192">
      <w:pPr>
        <w:pStyle w:val="Textkomente"/>
      </w:pPr>
      <w:r>
        <w:rPr>
          <w:rStyle w:val="Odkaznakoment"/>
        </w:rPr>
        <w:annotationRef/>
      </w:r>
      <w:r>
        <w:t xml:space="preserve">Počet vyhotovení upravit - navýšit podle počtu objednatelů, podmínek katastrálního úřadu či podle počtu obcí. </w:t>
      </w:r>
    </w:p>
  </w:comment>
  <w:comment w:id="66" w:author="Strolená Irena Ing." w:date="2016-10-24T09:23:00Z" w:initials="SII">
    <w:p w14:paraId="6AAAA847" w14:textId="77777777" w:rsidR="00E13DC3" w:rsidRDefault="00E13DC3">
      <w:pPr>
        <w:pStyle w:val="Textkomente"/>
      </w:pPr>
      <w:r>
        <w:rPr>
          <w:rStyle w:val="Odkaznakoment"/>
        </w:rPr>
        <w:annotationRef/>
      </w:r>
      <w:r w:rsidRPr="006A2168">
        <w:t>Doplnit místo, popř. to, jaké údaje mají být uvedené na faktuře.</w:t>
      </w:r>
    </w:p>
  </w:comment>
  <w:comment w:id="76" w:author="Strolená Irena Ing." w:date="2016-09-30T08:02:00Z" w:initials="SII">
    <w:p w14:paraId="3006A09C" w14:textId="77777777" w:rsidR="00E13DC3" w:rsidRDefault="00E13DC3" w:rsidP="00354192">
      <w:pPr>
        <w:pStyle w:val="Textkomente"/>
      </w:pPr>
      <w:r>
        <w:rPr>
          <w:rStyle w:val="Odkaznakoment"/>
        </w:rPr>
        <w:annotationRef/>
      </w:r>
      <w:r>
        <w:t>Volitelná položka. Doporučuje se stanovit tak, že do 1 mil. Kč bude pokuta 50.000 Kč a dále 50.000 Kč za každý další 1. mil. Kč.</w:t>
      </w:r>
    </w:p>
  </w:comment>
  <w:comment w:id="79" w:author="Strolená Irena Ing." w:date="2016-09-30T08:02:00Z" w:initials="SII">
    <w:p w14:paraId="094C3AF8" w14:textId="77777777" w:rsidR="00E13DC3" w:rsidRDefault="00E13DC3" w:rsidP="00354192">
      <w:pPr>
        <w:pStyle w:val="Textkomente"/>
      </w:pPr>
      <w:r>
        <w:rPr>
          <w:rStyle w:val="Odkaznakoment"/>
        </w:rPr>
        <w:annotationRef/>
      </w:r>
      <w:r w:rsidRPr="004B0023">
        <w:t>Vyplnit podle potřeby</w:t>
      </w:r>
      <w:r>
        <w:t>, volitelný text.</w:t>
      </w:r>
    </w:p>
  </w:comment>
  <w:comment w:id="80" w:author="Strolená Irena Ing." w:date="2016-10-18T10:32:00Z" w:initials="SII">
    <w:p w14:paraId="4C7EFBB5" w14:textId="77777777" w:rsidR="00E13DC3" w:rsidRDefault="00E13DC3" w:rsidP="00354192">
      <w:pPr>
        <w:pStyle w:val="Textkomente"/>
      </w:pPr>
      <w:r>
        <w:rPr>
          <w:rStyle w:val="Odkaznakoment"/>
        </w:rPr>
        <w:annotationRef/>
      </w:r>
      <w:r>
        <w:t xml:space="preserve">Vyplnit podle potřeby. V případě, že </w:t>
      </w:r>
      <w:r w:rsidRPr="00317551">
        <w:t xml:space="preserve">se </w:t>
      </w:r>
      <w:r>
        <w:t xml:space="preserve">na plnění díla </w:t>
      </w:r>
      <w:r w:rsidRPr="00317551">
        <w:t xml:space="preserve">bude podílet </w:t>
      </w:r>
      <w:r>
        <w:t>poddodavatel</w:t>
      </w:r>
      <w:r w:rsidRPr="00317551">
        <w:t>, vyplní se konkrétní činnosti, na kterých se subdodavatel nebude moci podílet</w:t>
      </w:r>
      <w:r>
        <w:t xml:space="preserve"> -</w:t>
      </w:r>
    </w:p>
  </w:comment>
  <w:comment w:id="82" w:author="Strolená Irena Ing." w:date="2016-09-30T08:02:00Z" w:initials="SII">
    <w:p w14:paraId="3E8B30C3" w14:textId="77777777" w:rsidR="00E13DC3" w:rsidRDefault="00E13DC3" w:rsidP="00354192">
      <w:pPr>
        <w:pStyle w:val="Textkomente"/>
      </w:pPr>
      <w:r>
        <w:rPr>
          <w:rStyle w:val="Odkaznakoment"/>
        </w:rPr>
        <w:annotationRef/>
      </w:r>
      <w:r w:rsidRPr="00AB3025">
        <w:t>Vyplnit podle potřeby.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42B9B22" w15:done="0"/>
  <w15:commentEx w15:paraId="77EB5EB6" w15:done="0"/>
  <w15:commentEx w15:paraId="1B9D5385" w15:done="0"/>
  <w15:commentEx w15:paraId="7D99E244" w15:done="0"/>
  <w15:commentEx w15:paraId="138A3973" w15:done="0"/>
  <w15:commentEx w15:paraId="38CAB63D" w15:done="0"/>
  <w15:commentEx w15:paraId="53BE043F" w15:done="0"/>
  <w15:commentEx w15:paraId="7D447752" w15:done="0"/>
  <w15:commentEx w15:paraId="624B07D0" w15:done="0"/>
  <w15:commentEx w15:paraId="73779305" w15:done="0"/>
  <w15:commentEx w15:paraId="4D502C90" w15:done="0"/>
  <w15:commentEx w15:paraId="17CA72FF" w15:done="0"/>
  <w15:commentEx w15:paraId="4CAA5C94" w15:done="0"/>
  <w15:commentEx w15:paraId="3EAE7F98" w15:done="0"/>
  <w15:commentEx w15:paraId="4761BE4A" w15:done="0"/>
  <w15:commentEx w15:paraId="0BCDEF15" w15:done="0"/>
  <w15:commentEx w15:paraId="7659B611" w15:done="0"/>
  <w15:commentEx w15:paraId="6AAAA847" w15:done="0"/>
  <w15:commentEx w15:paraId="3006A09C" w15:done="0"/>
  <w15:commentEx w15:paraId="094C3AF8" w15:done="0"/>
  <w15:commentEx w15:paraId="4C7EFBB5" w15:done="0"/>
  <w15:commentEx w15:paraId="3E8B30C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492B18" w14:textId="77777777" w:rsidR="00D92A98" w:rsidRDefault="00D92A98">
      <w:pPr>
        <w:spacing w:after="0" w:line="240" w:lineRule="auto"/>
      </w:pPr>
      <w:r>
        <w:separator/>
      </w:r>
    </w:p>
  </w:endnote>
  <w:endnote w:type="continuationSeparator" w:id="0">
    <w:p w14:paraId="3A446495" w14:textId="77777777" w:rsidR="00D92A98" w:rsidRDefault="00D92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FD98F" w14:textId="77777777" w:rsidR="00E13DC3" w:rsidRDefault="00E13DC3">
    <w:pPr>
      <w:pStyle w:val="Zpat"/>
      <w:pBdr>
        <w:bottom w:val="single" w:sz="6" w:space="1" w:color="auto"/>
      </w:pBdr>
      <w:jc w:val="right"/>
    </w:pPr>
  </w:p>
  <w:p w14:paraId="07FA1752" w14:textId="7BAF4AE4" w:rsidR="00E13DC3" w:rsidRPr="0025120D" w:rsidRDefault="00D92A98">
    <w:pPr>
      <w:pStyle w:val="Zpat"/>
      <w:jc w:val="right"/>
      <w:rPr>
        <w:sz w:val="16"/>
      </w:rPr>
    </w:pPr>
    <w:sdt>
      <w:sdtPr>
        <w:rPr>
          <w:sz w:val="16"/>
        </w:rPr>
        <w:id w:val="1990212039"/>
        <w:docPartObj>
          <w:docPartGallery w:val="Page Numbers (Bottom of Page)"/>
          <w:docPartUnique/>
        </w:docPartObj>
      </w:sdtPr>
      <w:sdtEndPr/>
      <w:sdtContent>
        <w:r w:rsidR="00E13DC3">
          <w:rPr>
            <w:sz w:val="16"/>
          </w:rPr>
          <w:t xml:space="preserve">Strana </w:t>
        </w:r>
        <w:r w:rsidR="00E13DC3" w:rsidRPr="0025120D">
          <w:rPr>
            <w:sz w:val="16"/>
          </w:rPr>
          <w:fldChar w:fldCharType="begin"/>
        </w:r>
        <w:r w:rsidR="00E13DC3" w:rsidRPr="0025120D">
          <w:rPr>
            <w:sz w:val="16"/>
          </w:rPr>
          <w:instrText>PAGE   \* MERGEFORMAT</w:instrText>
        </w:r>
        <w:r w:rsidR="00E13DC3" w:rsidRPr="0025120D">
          <w:rPr>
            <w:sz w:val="16"/>
          </w:rPr>
          <w:fldChar w:fldCharType="separate"/>
        </w:r>
        <w:r w:rsidR="005442AD" w:rsidRPr="005442AD">
          <w:rPr>
            <w:noProof/>
            <w:sz w:val="16"/>
            <w:lang w:val="cs-CZ"/>
          </w:rPr>
          <w:t>9</w:t>
        </w:r>
        <w:r w:rsidR="00E13DC3" w:rsidRPr="0025120D">
          <w:rPr>
            <w:sz w:val="16"/>
          </w:rPr>
          <w:fldChar w:fldCharType="end"/>
        </w:r>
      </w:sdtContent>
    </w:sdt>
  </w:p>
  <w:p w14:paraId="205D6C7F" w14:textId="77777777" w:rsidR="00E13DC3" w:rsidRPr="0072075B" w:rsidRDefault="00E13DC3">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A743B" w14:textId="77777777" w:rsidR="00D92A98" w:rsidRDefault="00D92A98">
      <w:pPr>
        <w:spacing w:after="0" w:line="240" w:lineRule="auto"/>
      </w:pPr>
      <w:r>
        <w:separator/>
      </w:r>
    </w:p>
  </w:footnote>
  <w:footnote w:type="continuationSeparator" w:id="0">
    <w:p w14:paraId="02B8CE39" w14:textId="77777777" w:rsidR="00D92A98" w:rsidRDefault="00D92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1E297" w14:textId="77777777" w:rsidR="00E13DC3" w:rsidRPr="0025120D" w:rsidRDefault="00E13DC3"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ins w:id="92" w:author="Gášek Jiří Ing." w:date="2017-02-22T07:43:00Z">
      <w:r>
        <w:rPr>
          <w:sz w:val="16"/>
          <w:lang w:val="cs-CZ"/>
        </w:rPr>
        <w:t>Mirotínek</w:t>
      </w:r>
    </w:ins>
    <w:del w:id="93" w:author="Gášek Jiří Ing." w:date="2017-02-22T07:43:00Z">
      <w:r w:rsidRPr="0025120D" w:rsidDel="006273C4">
        <w:rPr>
          <w:sz w:val="16"/>
          <w:lang w:val="cs-CZ"/>
        </w:rPr>
        <w:delText>……..</w:delText>
      </w:r>
    </w:del>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8BCBF" w14:textId="77777777" w:rsidR="00E13DC3" w:rsidRPr="0001592E" w:rsidRDefault="00E13DC3"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4F7DABAD" w14:textId="77777777" w:rsidR="00E13DC3" w:rsidRPr="0001592E" w:rsidRDefault="00E13DC3"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232FDFD8" w14:textId="77777777" w:rsidR="00E13DC3" w:rsidRPr="0001592E" w:rsidRDefault="00E13DC3"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pozemkové úpravy v k. ú.</w:t>
    </w:r>
    <w:ins w:id="94" w:author="Gášek Jiří Ing." w:date="2017-02-22T07:42:00Z">
      <w:r>
        <w:rPr>
          <w:rFonts w:ascii="Times New Roman" w:hAnsi="Times New Roman" w:cs="Times New Roman"/>
          <w:sz w:val="16"/>
        </w:rPr>
        <w:t xml:space="preserve"> Mirotínek</w:t>
      </w:r>
    </w:ins>
    <w:del w:id="95" w:author="Gášek Jiří Ing." w:date="2017-02-22T07:42:00Z">
      <w:r w:rsidRPr="0001592E" w:rsidDel="006273C4">
        <w:rPr>
          <w:rFonts w:ascii="Times New Roman" w:hAnsi="Times New Roman" w:cs="Times New Roman"/>
          <w:sz w:val="16"/>
        </w:rPr>
        <w:delText xml:space="preserve"> ……..</w:delText>
      </w:r>
    </w:del>
  </w:p>
  <w:p w14:paraId="7EAB2CB1" w14:textId="77777777" w:rsidR="00E13DC3" w:rsidRPr="0025120D" w:rsidRDefault="00E13DC3">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ášek Jiří Ing.">
    <w15:presenceInfo w15:providerId="AD" w15:userId="S-1-5-21-3654044162-3347481870-3539283771-1180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D09E6"/>
    <w:rsid w:val="001E7AD4"/>
    <w:rsid w:val="001F0491"/>
    <w:rsid w:val="001F09CB"/>
    <w:rsid w:val="001F09EB"/>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C093E"/>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6B32"/>
    <w:rsid w:val="004D10C9"/>
    <w:rsid w:val="004D1E9A"/>
    <w:rsid w:val="004D27E0"/>
    <w:rsid w:val="004D44B2"/>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42AD"/>
    <w:rsid w:val="00545F54"/>
    <w:rsid w:val="00553DE3"/>
    <w:rsid w:val="0055670A"/>
    <w:rsid w:val="00561043"/>
    <w:rsid w:val="005620A8"/>
    <w:rsid w:val="005622B6"/>
    <w:rsid w:val="00565450"/>
    <w:rsid w:val="00571B92"/>
    <w:rsid w:val="0057587E"/>
    <w:rsid w:val="00582E7C"/>
    <w:rsid w:val="0058538D"/>
    <w:rsid w:val="0058565F"/>
    <w:rsid w:val="00593039"/>
    <w:rsid w:val="00593582"/>
    <w:rsid w:val="005A2300"/>
    <w:rsid w:val="005A673D"/>
    <w:rsid w:val="005A6814"/>
    <w:rsid w:val="005A6A7A"/>
    <w:rsid w:val="005C1CA3"/>
    <w:rsid w:val="005D1810"/>
    <w:rsid w:val="005E220A"/>
    <w:rsid w:val="005E6C74"/>
    <w:rsid w:val="005F52C9"/>
    <w:rsid w:val="00600E64"/>
    <w:rsid w:val="006273C4"/>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1A14"/>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831F4"/>
    <w:rsid w:val="00892B8D"/>
    <w:rsid w:val="00893F3B"/>
    <w:rsid w:val="00895BF5"/>
    <w:rsid w:val="00897CD0"/>
    <w:rsid w:val="008A1E2B"/>
    <w:rsid w:val="008B2509"/>
    <w:rsid w:val="008C3722"/>
    <w:rsid w:val="008C4AB9"/>
    <w:rsid w:val="008D60F8"/>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7260A"/>
    <w:rsid w:val="00982F36"/>
    <w:rsid w:val="009927D7"/>
    <w:rsid w:val="00993395"/>
    <w:rsid w:val="009958AC"/>
    <w:rsid w:val="00997885"/>
    <w:rsid w:val="009A47DA"/>
    <w:rsid w:val="009A7F06"/>
    <w:rsid w:val="009B424F"/>
    <w:rsid w:val="009C1C0B"/>
    <w:rsid w:val="009C3147"/>
    <w:rsid w:val="009D4227"/>
    <w:rsid w:val="009E113C"/>
    <w:rsid w:val="009E1B34"/>
    <w:rsid w:val="009E271F"/>
    <w:rsid w:val="009E30BB"/>
    <w:rsid w:val="009E46D6"/>
    <w:rsid w:val="009F2FA2"/>
    <w:rsid w:val="00A11AF8"/>
    <w:rsid w:val="00A127F4"/>
    <w:rsid w:val="00A1565A"/>
    <w:rsid w:val="00A17AE4"/>
    <w:rsid w:val="00A238BE"/>
    <w:rsid w:val="00A25D5D"/>
    <w:rsid w:val="00A3084C"/>
    <w:rsid w:val="00A34112"/>
    <w:rsid w:val="00A36D24"/>
    <w:rsid w:val="00A60CAF"/>
    <w:rsid w:val="00A66DE3"/>
    <w:rsid w:val="00A679CA"/>
    <w:rsid w:val="00A70A90"/>
    <w:rsid w:val="00A73ABE"/>
    <w:rsid w:val="00A7611F"/>
    <w:rsid w:val="00A820CD"/>
    <w:rsid w:val="00A93283"/>
    <w:rsid w:val="00A959C8"/>
    <w:rsid w:val="00A963E6"/>
    <w:rsid w:val="00AA141E"/>
    <w:rsid w:val="00AB1FF4"/>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C2FFE"/>
    <w:rsid w:val="00BC7B0A"/>
    <w:rsid w:val="00BD7BD4"/>
    <w:rsid w:val="00BE0367"/>
    <w:rsid w:val="00BE645E"/>
    <w:rsid w:val="00BF1F63"/>
    <w:rsid w:val="00BF6373"/>
    <w:rsid w:val="00BF7C39"/>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F51"/>
    <w:rsid w:val="00D16C8E"/>
    <w:rsid w:val="00D2036C"/>
    <w:rsid w:val="00D22BB2"/>
    <w:rsid w:val="00D24698"/>
    <w:rsid w:val="00D3281B"/>
    <w:rsid w:val="00D3334C"/>
    <w:rsid w:val="00D35E54"/>
    <w:rsid w:val="00D41DE4"/>
    <w:rsid w:val="00D478F2"/>
    <w:rsid w:val="00D52A3D"/>
    <w:rsid w:val="00D53632"/>
    <w:rsid w:val="00D54AD2"/>
    <w:rsid w:val="00D60114"/>
    <w:rsid w:val="00D61BA8"/>
    <w:rsid w:val="00D73FD3"/>
    <w:rsid w:val="00D82CE7"/>
    <w:rsid w:val="00D8360A"/>
    <w:rsid w:val="00D90376"/>
    <w:rsid w:val="00D92A98"/>
    <w:rsid w:val="00D94687"/>
    <w:rsid w:val="00D949E7"/>
    <w:rsid w:val="00D95335"/>
    <w:rsid w:val="00DA502E"/>
    <w:rsid w:val="00DA71D2"/>
    <w:rsid w:val="00DB01CB"/>
    <w:rsid w:val="00DB4D92"/>
    <w:rsid w:val="00DB7F55"/>
    <w:rsid w:val="00DC4413"/>
    <w:rsid w:val="00DC4DE2"/>
    <w:rsid w:val="00DD1FE9"/>
    <w:rsid w:val="00DF1266"/>
    <w:rsid w:val="00E002B1"/>
    <w:rsid w:val="00E006FC"/>
    <w:rsid w:val="00E064C6"/>
    <w:rsid w:val="00E13DC3"/>
    <w:rsid w:val="00E223E2"/>
    <w:rsid w:val="00E24B61"/>
    <w:rsid w:val="00E34395"/>
    <w:rsid w:val="00E345AC"/>
    <w:rsid w:val="00E34CD0"/>
    <w:rsid w:val="00E34EE7"/>
    <w:rsid w:val="00E40905"/>
    <w:rsid w:val="00E47E6C"/>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C39F1"/>
    <w:rsid w:val="00EC63CD"/>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04E2E1"/>
  <w15:docId w15:val="{7FE9DFCB-86AB-40A3-B0D3-37F22D693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2E172-C3D5-4BFE-9914-35656C10E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18</Pages>
  <Words>8192</Words>
  <Characters>48334</Characters>
  <Application>Microsoft Office Word</Application>
  <DocSecurity>0</DocSecurity>
  <Lines>402</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Gášek Jiří Ing.</cp:lastModifiedBy>
  <cp:revision>12</cp:revision>
  <cp:lastPrinted>2016-11-18T08:49:00Z</cp:lastPrinted>
  <dcterms:created xsi:type="dcterms:W3CDTF">2016-11-30T12:02:00Z</dcterms:created>
  <dcterms:modified xsi:type="dcterms:W3CDTF">2017-02-22T07:15:00Z</dcterms:modified>
</cp:coreProperties>
</file>